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B6DD2" w14:textId="77777777" w:rsidR="00313184" w:rsidRPr="00313184" w:rsidRDefault="00313184" w:rsidP="007E5B29">
      <w:pPr>
        <w:ind w:left="4320" w:firstLine="720"/>
        <w:jc w:val="center"/>
        <w:rPr>
          <w:rFonts w:ascii="Arial" w:hAnsi="Arial" w:cs="Arial"/>
          <w:b/>
          <w:color w:val="00B050"/>
          <w:sz w:val="36"/>
          <w:szCs w:val="36"/>
        </w:rPr>
      </w:pPr>
      <w:r w:rsidRPr="00313184">
        <w:rPr>
          <w:rFonts w:ascii="Arial" w:hAnsi="Arial" w:cs="Arial"/>
          <w:b/>
          <w:sz w:val="36"/>
          <w:szCs w:val="36"/>
        </w:rPr>
        <w:t xml:space="preserve">Bod č. </w:t>
      </w:r>
      <w:r w:rsidRPr="00313184">
        <w:rPr>
          <w:rFonts w:ascii="Arial" w:hAnsi="Arial" w:cs="Arial"/>
          <w:b/>
          <w:color w:val="00B050"/>
          <w:sz w:val="36"/>
          <w:szCs w:val="36"/>
        </w:rPr>
        <w:t xml:space="preserve"> </w:t>
      </w:r>
    </w:p>
    <w:p w14:paraId="50F0E894" w14:textId="77777777" w:rsidR="00313184" w:rsidRPr="00313184" w:rsidRDefault="00313184" w:rsidP="00313184">
      <w:pPr>
        <w:jc w:val="center"/>
        <w:rPr>
          <w:rFonts w:ascii="Arial" w:hAnsi="Arial" w:cs="Arial"/>
          <w:b/>
          <w:sz w:val="36"/>
          <w:szCs w:val="36"/>
        </w:rPr>
      </w:pPr>
      <w:r w:rsidRPr="00313184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14:paraId="4517670F" w14:textId="77777777" w:rsidR="00313184" w:rsidRPr="00313184" w:rsidRDefault="00313184" w:rsidP="00313184">
      <w:pPr>
        <w:jc w:val="both"/>
        <w:rPr>
          <w:rFonts w:ascii="Arial" w:eastAsia="Calibri" w:hAnsi="Arial"/>
          <w:sz w:val="22"/>
          <w:szCs w:val="22"/>
          <w:lang w:eastAsia="en-US"/>
        </w:rPr>
      </w:pPr>
    </w:p>
    <w:p w14:paraId="2DD97681" w14:textId="77777777" w:rsidR="00313184" w:rsidRPr="00313184" w:rsidRDefault="00313184" w:rsidP="00313184">
      <w:pPr>
        <w:jc w:val="both"/>
        <w:rPr>
          <w:rFonts w:ascii="Arial" w:eastAsia="Calibri" w:hAnsi="Arial"/>
          <w:sz w:val="22"/>
          <w:szCs w:val="22"/>
          <w:lang w:eastAsia="en-US"/>
        </w:rPr>
      </w:pPr>
    </w:p>
    <w:p w14:paraId="0AA3F45B" w14:textId="77777777" w:rsidR="00313184" w:rsidRPr="00313184" w:rsidRDefault="00313184" w:rsidP="00313184">
      <w:pPr>
        <w:jc w:val="both"/>
        <w:rPr>
          <w:rFonts w:ascii="Arial" w:eastAsia="Calibri" w:hAnsi="Arial"/>
          <w:sz w:val="22"/>
          <w:szCs w:val="22"/>
          <w:lang w:eastAsia="en-US"/>
        </w:rPr>
      </w:pPr>
      <w:r w:rsidRPr="00313184">
        <w:rPr>
          <w:rFonts w:ascii="Arial" w:eastAsia="Calibri" w:hAnsi="Arial"/>
          <w:sz w:val="22"/>
          <w:szCs w:val="22"/>
          <w:lang w:eastAsia="en-US"/>
        </w:rPr>
        <w:t>Materiál na rokovanie Zastupiteľstva</w:t>
      </w:r>
    </w:p>
    <w:p w14:paraId="4EE1F118" w14:textId="77777777" w:rsidR="00313184" w:rsidRPr="00313184" w:rsidRDefault="00313184" w:rsidP="00313184">
      <w:pPr>
        <w:jc w:val="both"/>
        <w:rPr>
          <w:rFonts w:ascii="Arial" w:eastAsia="Calibri" w:hAnsi="Arial"/>
          <w:sz w:val="22"/>
          <w:szCs w:val="22"/>
          <w:lang w:eastAsia="en-US"/>
        </w:rPr>
      </w:pPr>
      <w:r w:rsidRPr="00313184">
        <w:rPr>
          <w:rFonts w:ascii="Arial" w:eastAsia="Calibri" w:hAnsi="Arial"/>
          <w:sz w:val="22"/>
          <w:szCs w:val="22"/>
          <w:lang w:eastAsia="en-US"/>
        </w:rPr>
        <w:t>Bratislavského samosprávneho kraja</w:t>
      </w:r>
    </w:p>
    <w:p w14:paraId="4CEAFBBC" w14:textId="77777777" w:rsidR="00313184" w:rsidRPr="00313184" w:rsidRDefault="00313184" w:rsidP="00313184">
      <w:pPr>
        <w:jc w:val="both"/>
        <w:rPr>
          <w:rFonts w:ascii="Arial" w:eastAsia="Calibri" w:hAnsi="Arial"/>
          <w:sz w:val="22"/>
          <w:szCs w:val="22"/>
          <w:lang w:eastAsia="en-US"/>
        </w:rPr>
      </w:pPr>
    </w:p>
    <w:p w14:paraId="6DC84937" w14:textId="1AA0D23B" w:rsidR="00313184" w:rsidRPr="00313184" w:rsidRDefault="00313184" w:rsidP="00313184">
      <w:pPr>
        <w:jc w:val="both"/>
        <w:rPr>
          <w:rFonts w:ascii="Arial" w:eastAsia="Calibri" w:hAnsi="Arial"/>
          <w:sz w:val="22"/>
          <w:szCs w:val="22"/>
          <w:lang w:eastAsia="en-US"/>
        </w:rPr>
      </w:pPr>
      <w:r>
        <w:rPr>
          <w:rFonts w:ascii="Arial" w:eastAsia="Calibri" w:hAnsi="Arial"/>
          <w:sz w:val="22"/>
          <w:szCs w:val="22"/>
          <w:lang w:eastAsia="en-US"/>
        </w:rPr>
        <w:t>16. novembra</w:t>
      </w:r>
      <w:r w:rsidRPr="00313184">
        <w:rPr>
          <w:rFonts w:ascii="Arial" w:eastAsia="Calibri" w:hAnsi="Arial"/>
          <w:sz w:val="22"/>
          <w:szCs w:val="22"/>
          <w:lang w:eastAsia="en-US"/>
        </w:rPr>
        <w:t xml:space="preserve"> 2018</w:t>
      </w:r>
    </w:p>
    <w:p w14:paraId="37ADAEBA" w14:textId="77777777" w:rsidR="00313184" w:rsidRPr="00313184" w:rsidRDefault="00313184" w:rsidP="00313184">
      <w:pPr>
        <w:jc w:val="both"/>
        <w:rPr>
          <w:rFonts w:ascii="Arial" w:eastAsia="Calibri" w:hAnsi="Arial"/>
          <w:sz w:val="22"/>
          <w:szCs w:val="22"/>
          <w:lang w:eastAsia="en-US"/>
        </w:rPr>
      </w:pPr>
    </w:p>
    <w:p w14:paraId="1D14F734" w14:textId="77777777" w:rsidR="00313184" w:rsidRPr="00313184" w:rsidRDefault="00313184" w:rsidP="00313184">
      <w:pPr>
        <w:jc w:val="both"/>
        <w:rPr>
          <w:rFonts w:ascii="Arial" w:eastAsia="Calibri" w:hAnsi="Arial"/>
          <w:sz w:val="22"/>
          <w:szCs w:val="22"/>
          <w:lang w:eastAsia="en-US"/>
        </w:rPr>
      </w:pPr>
    </w:p>
    <w:p w14:paraId="485C535E" w14:textId="05622AD5" w:rsidR="00313184" w:rsidRPr="00313184" w:rsidRDefault="00313184" w:rsidP="00313184">
      <w:pPr>
        <w:jc w:val="both"/>
        <w:rPr>
          <w:rFonts w:ascii="Arial" w:eastAsia="Calibri" w:hAnsi="Arial"/>
          <w:sz w:val="22"/>
          <w:szCs w:val="22"/>
          <w:lang w:eastAsia="en-US"/>
        </w:rPr>
      </w:pPr>
    </w:p>
    <w:p w14:paraId="5654FCBA" w14:textId="77777777" w:rsidR="00313184" w:rsidRPr="00542F42" w:rsidRDefault="00313184" w:rsidP="00313184">
      <w:pPr>
        <w:jc w:val="center"/>
        <w:rPr>
          <w:rFonts w:ascii="Arial" w:hAnsi="Arial" w:cs="Arial"/>
          <w:b/>
          <w:sz w:val="32"/>
          <w:szCs w:val="32"/>
        </w:rPr>
      </w:pPr>
      <w:r w:rsidRPr="00542F42">
        <w:rPr>
          <w:rFonts w:ascii="Arial" w:hAnsi="Arial" w:cs="Arial"/>
          <w:b/>
          <w:sz w:val="32"/>
          <w:szCs w:val="32"/>
        </w:rPr>
        <w:t xml:space="preserve">Návrh </w:t>
      </w:r>
    </w:p>
    <w:p w14:paraId="15705FC9" w14:textId="77777777" w:rsidR="00313184" w:rsidRPr="00542F42" w:rsidRDefault="00313184" w:rsidP="00313184">
      <w:pPr>
        <w:jc w:val="center"/>
        <w:rPr>
          <w:rFonts w:ascii="Arial" w:hAnsi="Arial" w:cs="Arial"/>
          <w:b/>
          <w:sz w:val="20"/>
          <w:szCs w:val="20"/>
        </w:rPr>
      </w:pPr>
    </w:p>
    <w:p w14:paraId="1317714C" w14:textId="77777777" w:rsidR="00313184" w:rsidRPr="00D21CA3" w:rsidRDefault="00313184" w:rsidP="00022197">
      <w:pPr>
        <w:jc w:val="both"/>
        <w:rPr>
          <w:rFonts w:ascii="Arial" w:hAnsi="Arial" w:cs="Arial"/>
          <w:b/>
        </w:rPr>
      </w:pPr>
      <w:r w:rsidRPr="00542F42">
        <w:rPr>
          <w:rFonts w:ascii="Arial" w:hAnsi="Arial" w:cs="Arial"/>
          <w:b/>
        </w:rPr>
        <w:t>na schválenie predloženia žiadosti o </w:t>
      </w:r>
      <w:r w:rsidRPr="00D21CA3">
        <w:rPr>
          <w:rFonts w:ascii="Arial" w:hAnsi="Arial" w:cs="Arial"/>
          <w:b/>
        </w:rPr>
        <w:t>nenávratný finančný príspevok v rámci výzvy programu IROP 2014 – 2020 za účelom realizácie projektu „Podpora deinštitucionalizácie zariadení sociálnych služieb v okrese Pezinok - DSS a ZPB MEREMA“</w:t>
      </w:r>
      <w:bookmarkStart w:id="0" w:name="_GoBack"/>
      <w:bookmarkEnd w:id="0"/>
    </w:p>
    <w:p w14:paraId="592B85BD" w14:textId="59B39F66" w:rsidR="00313184" w:rsidRPr="00313184" w:rsidRDefault="00313184" w:rsidP="00313184">
      <w:pPr>
        <w:jc w:val="both"/>
        <w:rPr>
          <w:rFonts w:ascii="Arial" w:eastAsia="Calibri" w:hAnsi="Arial"/>
          <w:sz w:val="22"/>
          <w:szCs w:val="22"/>
          <w:lang w:eastAsia="en-US"/>
        </w:rPr>
      </w:pPr>
      <w:r>
        <w:rPr>
          <w:rFonts w:ascii="Arial" w:eastAsia="Calibri" w:hAnsi="Arial"/>
          <w:sz w:val="22"/>
          <w:szCs w:val="22"/>
          <w:lang w:eastAsia="en-US"/>
        </w:rPr>
        <w:t>__________________________________________________________________________</w:t>
      </w:r>
    </w:p>
    <w:p w14:paraId="75B680CB" w14:textId="77777777" w:rsidR="00313184" w:rsidRPr="00313184" w:rsidRDefault="00313184" w:rsidP="00313184">
      <w:pPr>
        <w:rPr>
          <w:rFonts w:ascii="Arial" w:hAnsi="Arial" w:cs="Arial"/>
        </w:rPr>
      </w:pPr>
    </w:p>
    <w:p w14:paraId="7577E37B" w14:textId="77777777" w:rsidR="00313184" w:rsidRPr="00313184" w:rsidRDefault="00313184" w:rsidP="00313184">
      <w:pPr>
        <w:rPr>
          <w:rFonts w:ascii="Arial" w:hAnsi="Arial" w:cs="Arial"/>
          <w:sz w:val="22"/>
          <w:szCs w:val="22"/>
        </w:rPr>
      </w:pPr>
      <w:r w:rsidRPr="00313184">
        <w:rPr>
          <w:rFonts w:ascii="Arial" w:hAnsi="Arial" w:cs="Arial"/>
          <w:sz w:val="22"/>
          <w:szCs w:val="22"/>
          <w:u w:val="single"/>
        </w:rPr>
        <w:t>Materiál predkladá:</w:t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  <w:u w:val="single"/>
        </w:rPr>
        <w:t>Materiál obsahuje:</w:t>
      </w:r>
    </w:p>
    <w:p w14:paraId="135EC9B7" w14:textId="77777777" w:rsidR="00313184" w:rsidRPr="00313184" w:rsidRDefault="00313184" w:rsidP="00313184">
      <w:pPr>
        <w:rPr>
          <w:rFonts w:ascii="Arial" w:hAnsi="Arial" w:cs="Arial"/>
          <w:sz w:val="22"/>
          <w:szCs w:val="22"/>
        </w:rPr>
      </w:pPr>
    </w:p>
    <w:p w14:paraId="366D37D7" w14:textId="77777777" w:rsidR="00313184" w:rsidRPr="00313184" w:rsidRDefault="00313184" w:rsidP="00313184">
      <w:pPr>
        <w:rPr>
          <w:rFonts w:ascii="Arial" w:hAnsi="Arial" w:cs="Arial"/>
          <w:sz w:val="22"/>
          <w:szCs w:val="22"/>
        </w:rPr>
      </w:pPr>
      <w:r w:rsidRPr="00313184">
        <w:rPr>
          <w:rFonts w:ascii="Arial" w:hAnsi="Arial" w:cs="Arial"/>
          <w:sz w:val="22"/>
          <w:szCs w:val="22"/>
        </w:rPr>
        <w:t xml:space="preserve">Mgr. Juraj Droba MA, MBA </w:t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  <w:t>1. Návrh uznesenia</w:t>
      </w:r>
    </w:p>
    <w:p w14:paraId="1703FC17" w14:textId="77777777" w:rsidR="00313184" w:rsidRPr="00313184" w:rsidRDefault="00313184" w:rsidP="00313184">
      <w:pPr>
        <w:rPr>
          <w:rFonts w:ascii="Arial" w:hAnsi="Arial" w:cs="Arial"/>
          <w:sz w:val="22"/>
          <w:szCs w:val="22"/>
        </w:rPr>
      </w:pPr>
      <w:r w:rsidRPr="00313184">
        <w:rPr>
          <w:rFonts w:ascii="Arial" w:hAnsi="Arial" w:cs="Arial"/>
          <w:sz w:val="22"/>
          <w:szCs w:val="22"/>
        </w:rPr>
        <w:t>predseda Bratislavského samosprávneho kraja</w:t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  <w:t>2. Dôvodová správa</w:t>
      </w:r>
    </w:p>
    <w:p w14:paraId="0EEAAEB0" w14:textId="385926A5" w:rsidR="00313184" w:rsidRPr="00313184" w:rsidRDefault="00313184" w:rsidP="00313184">
      <w:pPr>
        <w:rPr>
          <w:rFonts w:ascii="Arial" w:hAnsi="Arial" w:cs="Arial"/>
          <w:sz w:val="22"/>
          <w:szCs w:val="22"/>
        </w:rPr>
      </w:pP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</w:r>
      <w:r w:rsidRPr="00313184">
        <w:rPr>
          <w:rFonts w:ascii="Arial" w:hAnsi="Arial" w:cs="Arial"/>
          <w:sz w:val="22"/>
          <w:szCs w:val="22"/>
        </w:rPr>
        <w:tab/>
        <w:t>3. Príloh</w:t>
      </w:r>
      <w:r w:rsidR="008032C5">
        <w:rPr>
          <w:rFonts w:ascii="Arial" w:hAnsi="Arial" w:cs="Arial"/>
          <w:sz w:val="22"/>
          <w:szCs w:val="22"/>
        </w:rPr>
        <w:t>y</w:t>
      </w:r>
    </w:p>
    <w:p w14:paraId="5C3C4F7B" w14:textId="58CA1CC3" w:rsidR="00313184" w:rsidRPr="00313184" w:rsidRDefault="00313184" w:rsidP="007E5B29">
      <w:pPr>
        <w:ind w:left="5040" w:firstLine="720"/>
        <w:rPr>
          <w:rFonts w:ascii="Arial" w:hAnsi="Arial" w:cs="Arial"/>
          <w:sz w:val="22"/>
          <w:szCs w:val="22"/>
        </w:rPr>
      </w:pPr>
      <w:r w:rsidRPr="00313184">
        <w:rPr>
          <w:rFonts w:ascii="Arial" w:hAnsi="Arial" w:cs="Arial"/>
          <w:sz w:val="22"/>
          <w:szCs w:val="22"/>
        </w:rPr>
        <w:t>4. Stanoviská komisií</w:t>
      </w:r>
    </w:p>
    <w:p w14:paraId="10C20EB5" w14:textId="77777777" w:rsidR="00313184" w:rsidRPr="00313184" w:rsidRDefault="00313184" w:rsidP="00313184">
      <w:pPr>
        <w:rPr>
          <w:rFonts w:ascii="Arial" w:hAnsi="Arial" w:cs="Arial"/>
          <w:sz w:val="22"/>
          <w:szCs w:val="22"/>
          <w:u w:val="single"/>
        </w:rPr>
      </w:pPr>
    </w:p>
    <w:p w14:paraId="7FBAF43E" w14:textId="77777777" w:rsidR="00313184" w:rsidRPr="00313184" w:rsidRDefault="00313184" w:rsidP="00313184">
      <w:pPr>
        <w:rPr>
          <w:rFonts w:ascii="Arial" w:hAnsi="Arial" w:cs="Arial"/>
          <w:sz w:val="22"/>
          <w:szCs w:val="22"/>
          <w:u w:val="single"/>
        </w:rPr>
      </w:pPr>
    </w:p>
    <w:p w14:paraId="4238DB18" w14:textId="77777777" w:rsidR="00313184" w:rsidRPr="00313184" w:rsidRDefault="00313184" w:rsidP="00313184">
      <w:pPr>
        <w:rPr>
          <w:rFonts w:ascii="Arial" w:hAnsi="Arial" w:cs="Arial"/>
          <w:sz w:val="22"/>
          <w:szCs w:val="22"/>
          <w:u w:val="single"/>
        </w:rPr>
      </w:pPr>
    </w:p>
    <w:p w14:paraId="3F7FCF6E" w14:textId="77777777" w:rsidR="00313184" w:rsidRPr="00313184" w:rsidRDefault="00313184" w:rsidP="00313184">
      <w:pPr>
        <w:rPr>
          <w:rFonts w:ascii="Arial" w:hAnsi="Arial" w:cs="Arial"/>
          <w:sz w:val="22"/>
          <w:szCs w:val="22"/>
          <w:u w:val="single"/>
        </w:rPr>
      </w:pPr>
    </w:p>
    <w:p w14:paraId="6C32BF2E" w14:textId="399D18B1" w:rsidR="00313184" w:rsidRDefault="00313184" w:rsidP="00313184">
      <w:pPr>
        <w:rPr>
          <w:rFonts w:ascii="Arial" w:hAnsi="Arial" w:cs="Arial"/>
          <w:sz w:val="22"/>
          <w:szCs w:val="22"/>
          <w:u w:val="single"/>
        </w:rPr>
      </w:pPr>
      <w:r w:rsidRPr="00313184">
        <w:rPr>
          <w:rFonts w:ascii="Arial" w:hAnsi="Arial" w:cs="Arial"/>
          <w:sz w:val="22"/>
          <w:szCs w:val="22"/>
          <w:u w:val="single"/>
        </w:rPr>
        <w:t>Zodpovedn</w:t>
      </w:r>
      <w:r>
        <w:rPr>
          <w:rFonts w:ascii="Arial" w:hAnsi="Arial" w:cs="Arial"/>
          <w:sz w:val="22"/>
          <w:szCs w:val="22"/>
          <w:u w:val="single"/>
        </w:rPr>
        <w:t>í</w:t>
      </w:r>
      <w:r w:rsidRPr="00313184">
        <w:rPr>
          <w:rFonts w:ascii="Arial" w:hAnsi="Arial" w:cs="Arial"/>
          <w:sz w:val="22"/>
          <w:szCs w:val="22"/>
          <w:u w:val="single"/>
        </w:rPr>
        <w:t>:</w:t>
      </w:r>
    </w:p>
    <w:p w14:paraId="5AC91CA2" w14:textId="705C66FD" w:rsidR="00313184" w:rsidRDefault="00313184" w:rsidP="00313184">
      <w:pPr>
        <w:rPr>
          <w:rFonts w:ascii="Arial" w:hAnsi="Arial" w:cs="Arial"/>
          <w:sz w:val="22"/>
          <w:szCs w:val="22"/>
          <w:u w:val="single"/>
        </w:rPr>
      </w:pPr>
    </w:p>
    <w:p w14:paraId="5FEA3BEF" w14:textId="77777777" w:rsidR="00313184" w:rsidRPr="00313184" w:rsidRDefault="00313184" w:rsidP="00313184">
      <w:pPr>
        <w:rPr>
          <w:rFonts w:ascii="Arial" w:hAnsi="Arial" w:cs="Arial"/>
          <w:sz w:val="22"/>
          <w:szCs w:val="22"/>
        </w:rPr>
      </w:pPr>
      <w:r w:rsidRPr="00313184">
        <w:rPr>
          <w:rFonts w:ascii="Arial" w:hAnsi="Arial" w:cs="Arial"/>
          <w:sz w:val="22"/>
          <w:szCs w:val="22"/>
        </w:rPr>
        <w:t xml:space="preserve">RNDr. Ing. Marián Viskupič </w:t>
      </w:r>
    </w:p>
    <w:p w14:paraId="380A38E9" w14:textId="5DE5936F" w:rsidR="00313184" w:rsidRDefault="00313184" w:rsidP="00313184">
      <w:pPr>
        <w:jc w:val="both"/>
        <w:rPr>
          <w:rFonts w:ascii="Arial" w:hAnsi="Arial" w:cs="Arial"/>
          <w:sz w:val="22"/>
          <w:szCs w:val="22"/>
        </w:rPr>
      </w:pPr>
      <w:r w:rsidRPr="00313184">
        <w:rPr>
          <w:rFonts w:ascii="Arial" w:hAnsi="Arial" w:cs="Arial"/>
          <w:sz w:val="22"/>
          <w:szCs w:val="22"/>
        </w:rPr>
        <w:t>riaditeľ Úradu</w:t>
      </w:r>
      <w:r>
        <w:rPr>
          <w:rFonts w:ascii="Arial" w:hAnsi="Arial" w:cs="Arial"/>
          <w:sz w:val="22"/>
          <w:szCs w:val="22"/>
        </w:rPr>
        <w:t xml:space="preserve"> BSK</w:t>
      </w:r>
    </w:p>
    <w:p w14:paraId="7B360A7F" w14:textId="77777777" w:rsidR="00313184" w:rsidRDefault="00313184" w:rsidP="00313184">
      <w:pPr>
        <w:jc w:val="both"/>
        <w:rPr>
          <w:rFonts w:ascii="Arial" w:hAnsi="Arial" w:cs="Arial"/>
          <w:sz w:val="22"/>
          <w:szCs w:val="22"/>
        </w:rPr>
      </w:pPr>
    </w:p>
    <w:p w14:paraId="633DB1C1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Mgr. Barbora Lukáčová</w:t>
      </w:r>
    </w:p>
    <w:p w14:paraId="50D930A0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riaditeľka Odboru stratégie, územného rozvoja a riadenia projektov</w:t>
      </w:r>
    </w:p>
    <w:p w14:paraId="372B391A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</w:p>
    <w:p w14:paraId="103A5F28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Mgr. Michaela Šopová</w:t>
      </w:r>
    </w:p>
    <w:p w14:paraId="2A614AAA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riaditeľka Odboru sociálnych vecí</w:t>
      </w:r>
    </w:p>
    <w:p w14:paraId="5F3C142F" w14:textId="77777777" w:rsidR="00313184" w:rsidRPr="00313184" w:rsidRDefault="00313184" w:rsidP="00313184">
      <w:pPr>
        <w:rPr>
          <w:rFonts w:ascii="Arial" w:hAnsi="Arial" w:cs="Arial"/>
          <w:sz w:val="22"/>
          <w:szCs w:val="22"/>
        </w:rPr>
      </w:pPr>
    </w:p>
    <w:p w14:paraId="1EDF453D" w14:textId="77777777" w:rsidR="00313184" w:rsidRPr="00313184" w:rsidRDefault="00313184" w:rsidP="00313184">
      <w:pPr>
        <w:rPr>
          <w:rFonts w:ascii="Arial" w:hAnsi="Arial" w:cs="Arial"/>
          <w:sz w:val="22"/>
          <w:szCs w:val="22"/>
        </w:rPr>
      </w:pPr>
    </w:p>
    <w:p w14:paraId="1146D94A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  <w:u w:val="single"/>
        </w:rPr>
      </w:pPr>
      <w:r w:rsidRPr="00D21CA3">
        <w:rPr>
          <w:rFonts w:ascii="Arial" w:hAnsi="Arial" w:cs="Arial"/>
          <w:sz w:val="22"/>
          <w:szCs w:val="22"/>
          <w:u w:val="single"/>
        </w:rPr>
        <w:t>Spracovatelia:</w:t>
      </w:r>
    </w:p>
    <w:p w14:paraId="660A9E02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</w:p>
    <w:p w14:paraId="405CA06C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Mgr. Ján Kollár</w:t>
      </w:r>
    </w:p>
    <w:p w14:paraId="3C832614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vedúci Oddelenia riadenia projektov</w:t>
      </w:r>
    </w:p>
    <w:p w14:paraId="0E5894C0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</w:p>
    <w:p w14:paraId="774F482A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Mgr. Viktória Dobošová</w:t>
      </w:r>
    </w:p>
    <w:p w14:paraId="379058DD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referentka Oddelenia riadenia projektov</w:t>
      </w:r>
    </w:p>
    <w:p w14:paraId="37ADD573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</w:p>
    <w:p w14:paraId="22E27B57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Mgr. Juraj Marendiak</w:t>
      </w:r>
    </w:p>
    <w:p w14:paraId="65A274EC" w14:textId="77777777" w:rsidR="00313184" w:rsidRPr="00D21CA3" w:rsidRDefault="00313184" w:rsidP="00313184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vedúci Oddelenia sociálnej pomoci</w:t>
      </w:r>
    </w:p>
    <w:p w14:paraId="2D829611" w14:textId="77777777" w:rsidR="0044169F" w:rsidRDefault="0044169F" w:rsidP="00313184">
      <w:pPr>
        <w:jc w:val="center"/>
        <w:rPr>
          <w:rFonts w:ascii="Arial" w:hAnsi="Arial" w:cs="Arial"/>
          <w:sz w:val="22"/>
          <w:szCs w:val="22"/>
        </w:rPr>
      </w:pPr>
    </w:p>
    <w:p w14:paraId="45E72C72" w14:textId="77777777" w:rsidR="0044169F" w:rsidRDefault="0044169F" w:rsidP="00313184">
      <w:pPr>
        <w:jc w:val="center"/>
        <w:rPr>
          <w:rFonts w:ascii="Arial" w:hAnsi="Arial" w:cs="Arial"/>
          <w:sz w:val="22"/>
          <w:szCs w:val="22"/>
        </w:rPr>
      </w:pPr>
    </w:p>
    <w:p w14:paraId="5EA32C19" w14:textId="05C3DC4D" w:rsidR="00313184" w:rsidRPr="00313184" w:rsidRDefault="00313184" w:rsidP="00313184">
      <w:pPr>
        <w:jc w:val="center"/>
        <w:rPr>
          <w:rFonts w:ascii="Arial" w:hAnsi="Arial" w:cs="Arial"/>
          <w:sz w:val="22"/>
          <w:szCs w:val="22"/>
        </w:rPr>
      </w:pPr>
      <w:r w:rsidRPr="00313184">
        <w:rPr>
          <w:rFonts w:ascii="Arial" w:hAnsi="Arial" w:cs="Arial"/>
          <w:sz w:val="22"/>
          <w:szCs w:val="22"/>
        </w:rPr>
        <w:t>Bratislava</w:t>
      </w:r>
    </w:p>
    <w:p w14:paraId="7253A73C" w14:textId="149A9465" w:rsidR="00CD6D39" w:rsidRPr="00D21CA3" w:rsidRDefault="00313184" w:rsidP="007E5B2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november</w:t>
      </w:r>
      <w:r w:rsidRPr="00313184">
        <w:rPr>
          <w:rFonts w:ascii="Arial" w:hAnsi="Arial" w:cs="Arial"/>
          <w:sz w:val="22"/>
          <w:szCs w:val="22"/>
        </w:rPr>
        <w:t xml:space="preserve"> 2018</w:t>
      </w:r>
    </w:p>
    <w:p w14:paraId="433B84A3" w14:textId="77777777" w:rsidR="00104AA9" w:rsidRDefault="00104AA9" w:rsidP="00833505">
      <w:pPr>
        <w:jc w:val="center"/>
        <w:rPr>
          <w:rFonts w:ascii="Arial" w:hAnsi="Arial" w:cs="Arial"/>
          <w:spacing w:val="70"/>
        </w:rPr>
      </w:pPr>
    </w:p>
    <w:p w14:paraId="3FD2418A" w14:textId="77777777" w:rsidR="002B54A7" w:rsidRDefault="002B54A7" w:rsidP="00833505">
      <w:pPr>
        <w:jc w:val="center"/>
        <w:rPr>
          <w:rFonts w:ascii="Arial" w:hAnsi="Arial" w:cs="Arial"/>
          <w:spacing w:val="70"/>
        </w:rPr>
      </w:pPr>
    </w:p>
    <w:p w14:paraId="7151508E" w14:textId="77777777" w:rsidR="00A435F8" w:rsidRDefault="00A435F8" w:rsidP="00833505">
      <w:pPr>
        <w:jc w:val="center"/>
        <w:rPr>
          <w:rFonts w:ascii="Arial" w:hAnsi="Arial" w:cs="Arial"/>
          <w:spacing w:val="70"/>
        </w:rPr>
      </w:pPr>
    </w:p>
    <w:p w14:paraId="3F8087DC" w14:textId="1A16A1FE" w:rsidR="00833505" w:rsidRPr="00D21CA3" w:rsidRDefault="00833505" w:rsidP="00833505">
      <w:pPr>
        <w:jc w:val="center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pacing w:val="70"/>
        </w:rPr>
        <w:t>Návrh uznesenia</w:t>
      </w:r>
    </w:p>
    <w:p w14:paraId="40E8E1A2" w14:textId="77777777" w:rsidR="007C146C" w:rsidRPr="00D21CA3" w:rsidRDefault="007C146C" w:rsidP="00833505">
      <w:pPr>
        <w:jc w:val="center"/>
        <w:rPr>
          <w:rFonts w:ascii="Arial" w:hAnsi="Arial" w:cs="Arial"/>
          <w:b/>
        </w:rPr>
      </w:pPr>
    </w:p>
    <w:p w14:paraId="4124CE1B" w14:textId="77777777" w:rsidR="00833505" w:rsidRPr="00D21CA3" w:rsidRDefault="00833505" w:rsidP="00833505">
      <w:pPr>
        <w:jc w:val="center"/>
        <w:rPr>
          <w:rFonts w:ascii="Arial" w:hAnsi="Arial" w:cs="Arial"/>
          <w:b/>
        </w:rPr>
      </w:pPr>
      <w:r w:rsidRPr="00D21CA3">
        <w:rPr>
          <w:rFonts w:ascii="Arial" w:hAnsi="Arial" w:cs="Arial"/>
          <w:b/>
        </w:rPr>
        <w:t>UZNESENIE č. ...........</w:t>
      </w:r>
      <w:del w:id="1" w:author="Terézia Rožková" w:date="2018-11-05T11:50:00Z">
        <w:r w:rsidRPr="00D21CA3" w:rsidDel="00860CF4">
          <w:rPr>
            <w:rFonts w:ascii="Arial" w:hAnsi="Arial" w:cs="Arial"/>
            <w:b/>
          </w:rPr>
          <w:delText xml:space="preserve"> </w:delText>
        </w:r>
      </w:del>
      <w:r w:rsidRPr="00D21CA3">
        <w:rPr>
          <w:rFonts w:ascii="Arial" w:hAnsi="Arial" w:cs="Arial"/>
          <w:b/>
        </w:rPr>
        <w:t>/</w:t>
      </w:r>
      <w:del w:id="2" w:author="Terézia Rožková" w:date="2018-11-05T11:50:00Z">
        <w:r w:rsidRPr="00D21CA3" w:rsidDel="00860CF4">
          <w:rPr>
            <w:rFonts w:ascii="Arial" w:hAnsi="Arial" w:cs="Arial"/>
            <w:b/>
          </w:rPr>
          <w:delText xml:space="preserve"> </w:delText>
        </w:r>
      </w:del>
      <w:r w:rsidRPr="00D21CA3">
        <w:rPr>
          <w:rFonts w:ascii="Arial" w:hAnsi="Arial" w:cs="Arial"/>
          <w:b/>
        </w:rPr>
        <w:t>201</w:t>
      </w:r>
      <w:r w:rsidR="008E1D6E" w:rsidRPr="00D21CA3">
        <w:rPr>
          <w:rFonts w:ascii="Arial" w:hAnsi="Arial" w:cs="Arial"/>
          <w:b/>
        </w:rPr>
        <w:t>8</w:t>
      </w:r>
    </w:p>
    <w:p w14:paraId="3C03BBDF" w14:textId="3684EC66" w:rsidR="00833505" w:rsidRPr="00D21CA3" w:rsidRDefault="00833505" w:rsidP="00833505">
      <w:pPr>
        <w:jc w:val="center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zo dňa </w:t>
      </w:r>
      <w:r w:rsidR="00CB7E56" w:rsidRPr="00D21CA3">
        <w:rPr>
          <w:rFonts w:ascii="Arial" w:hAnsi="Arial" w:cs="Arial"/>
          <w:sz w:val="22"/>
          <w:szCs w:val="22"/>
        </w:rPr>
        <w:t>16</w:t>
      </w:r>
      <w:r w:rsidRPr="00D21CA3">
        <w:rPr>
          <w:rFonts w:ascii="Arial" w:hAnsi="Arial" w:cs="Arial"/>
          <w:sz w:val="22"/>
          <w:szCs w:val="22"/>
        </w:rPr>
        <w:t>.</w:t>
      </w:r>
      <w:ins w:id="3" w:author="Terézia Rožková" w:date="2018-11-05T11:50:00Z">
        <w:r w:rsidR="00860CF4">
          <w:rPr>
            <w:rFonts w:ascii="Arial" w:hAnsi="Arial" w:cs="Arial"/>
            <w:sz w:val="22"/>
            <w:szCs w:val="22"/>
          </w:rPr>
          <w:t xml:space="preserve"> </w:t>
        </w:r>
      </w:ins>
      <w:r w:rsidR="00CB7E56" w:rsidRPr="00D21CA3">
        <w:rPr>
          <w:rFonts w:ascii="Arial" w:hAnsi="Arial" w:cs="Arial"/>
          <w:sz w:val="22"/>
          <w:szCs w:val="22"/>
        </w:rPr>
        <w:t>11</w:t>
      </w:r>
      <w:r w:rsidRPr="00D21CA3">
        <w:rPr>
          <w:rFonts w:ascii="Arial" w:hAnsi="Arial" w:cs="Arial"/>
          <w:sz w:val="22"/>
          <w:szCs w:val="22"/>
        </w:rPr>
        <w:t xml:space="preserve">. </w:t>
      </w:r>
      <w:r w:rsidR="00851BCA" w:rsidRPr="00D21CA3">
        <w:rPr>
          <w:rFonts w:ascii="Arial" w:hAnsi="Arial" w:cs="Arial"/>
          <w:sz w:val="22"/>
          <w:szCs w:val="22"/>
        </w:rPr>
        <w:t>201</w:t>
      </w:r>
      <w:r w:rsidR="008E1D6E" w:rsidRPr="00D21CA3">
        <w:rPr>
          <w:rFonts w:ascii="Arial" w:hAnsi="Arial" w:cs="Arial"/>
          <w:sz w:val="22"/>
          <w:szCs w:val="22"/>
        </w:rPr>
        <w:t>8</w:t>
      </w:r>
    </w:p>
    <w:p w14:paraId="764B4096" w14:textId="77777777" w:rsidR="00833505" w:rsidRPr="00D21CA3" w:rsidRDefault="00833505" w:rsidP="00833505">
      <w:pPr>
        <w:jc w:val="center"/>
        <w:rPr>
          <w:rFonts w:ascii="Arial" w:hAnsi="Arial" w:cs="Arial"/>
        </w:rPr>
      </w:pPr>
    </w:p>
    <w:p w14:paraId="3FF9ADE2" w14:textId="77777777" w:rsidR="00833505" w:rsidRPr="00D21CA3" w:rsidRDefault="00833505" w:rsidP="00833505">
      <w:pPr>
        <w:jc w:val="center"/>
        <w:rPr>
          <w:rFonts w:ascii="Arial" w:hAnsi="Arial" w:cs="Arial"/>
        </w:rPr>
      </w:pPr>
    </w:p>
    <w:p w14:paraId="68908673" w14:textId="77777777" w:rsidR="00833505" w:rsidRPr="00D21CA3" w:rsidRDefault="00833505" w:rsidP="00833505">
      <w:pPr>
        <w:jc w:val="center"/>
        <w:rPr>
          <w:rFonts w:ascii="Arial" w:hAnsi="Arial" w:cs="Arial"/>
        </w:rPr>
      </w:pPr>
    </w:p>
    <w:p w14:paraId="0B82D155" w14:textId="77777777" w:rsidR="00833505" w:rsidRPr="00D21CA3" w:rsidRDefault="00833505" w:rsidP="00833505">
      <w:pPr>
        <w:jc w:val="center"/>
        <w:rPr>
          <w:rFonts w:ascii="Arial" w:hAnsi="Arial" w:cs="Arial"/>
        </w:rPr>
      </w:pPr>
    </w:p>
    <w:p w14:paraId="34A55E68" w14:textId="77777777" w:rsidR="00833505" w:rsidRPr="00D21CA3" w:rsidRDefault="00833505" w:rsidP="00833505">
      <w:pPr>
        <w:jc w:val="center"/>
        <w:rPr>
          <w:rFonts w:ascii="Arial" w:hAnsi="Arial" w:cs="Arial"/>
        </w:rPr>
      </w:pPr>
    </w:p>
    <w:p w14:paraId="47237BEB" w14:textId="77777777" w:rsidR="00833505" w:rsidRPr="00D21CA3" w:rsidRDefault="00833505" w:rsidP="00833505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3755D2CB" w14:textId="77777777" w:rsidR="00833505" w:rsidRPr="00D21CA3" w:rsidRDefault="00833505" w:rsidP="00833505">
      <w:pPr>
        <w:jc w:val="both"/>
        <w:rPr>
          <w:rFonts w:ascii="Arial" w:hAnsi="Arial" w:cs="Arial"/>
          <w:sz w:val="22"/>
          <w:szCs w:val="22"/>
        </w:rPr>
      </w:pPr>
    </w:p>
    <w:p w14:paraId="72848937" w14:textId="77777777" w:rsidR="00833505" w:rsidRPr="00D21CA3" w:rsidRDefault="00833505" w:rsidP="00833505">
      <w:pPr>
        <w:rPr>
          <w:rFonts w:ascii="Arial" w:hAnsi="Arial" w:cs="Arial"/>
          <w:sz w:val="22"/>
          <w:szCs w:val="22"/>
        </w:rPr>
      </w:pPr>
    </w:p>
    <w:p w14:paraId="6190EA28" w14:textId="77777777" w:rsidR="00833505" w:rsidRPr="00D21CA3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 w:rsidRPr="00D21CA3">
        <w:rPr>
          <w:rFonts w:ascii="Arial" w:hAnsi="Arial" w:cs="Arial"/>
          <w:b/>
          <w:spacing w:val="70"/>
        </w:rPr>
        <w:t>A. schvaľuje</w:t>
      </w:r>
    </w:p>
    <w:p w14:paraId="0F73DF05" w14:textId="77777777" w:rsidR="00833505" w:rsidRPr="00D21CA3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14:paraId="6B3F782A" w14:textId="77777777" w:rsidR="004B462E" w:rsidRPr="00D21CA3" w:rsidRDefault="004B462E" w:rsidP="004B462E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b/>
          <w:sz w:val="22"/>
          <w:szCs w:val="22"/>
        </w:rPr>
        <w:t>A.1</w:t>
      </w:r>
      <w:r w:rsidRPr="00D21CA3">
        <w:rPr>
          <w:rFonts w:ascii="Arial" w:hAnsi="Arial" w:cs="Arial"/>
          <w:sz w:val="22"/>
          <w:szCs w:val="22"/>
        </w:rPr>
        <w:t xml:space="preserve"> predloženie žiadosti o NFP za účelom realizácie projektu „Podpora deinštitucionalizácie </w:t>
      </w:r>
      <w:r w:rsidR="001A4D45" w:rsidRPr="00D21CA3">
        <w:rPr>
          <w:rFonts w:ascii="Arial" w:hAnsi="Arial" w:cs="Arial"/>
          <w:sz w:val="22"/>
          <w:szCs w:val="22"/>
        </w:rPr>
        <w:t xml:space="preserve">zariadení </w:t>
      </w:r>
      <w:r w:rsidRPr="00D21CA3">
        <w:rPr>
          <w:rFonts w:ascii="Arial" w:hAnsi="Arial" w:cs="Arial"/>
          <w:sz w:val="22"/>
          <w:szCs w:val="22"/>
        </w:rPr>
        <w:t>sociálnych služieb v </w:t>
      </w:r>
      <w:r w:rsidR="008E1D6E" w:rsidRPr="00D21CA3">
        <w:rPr>
          <w:rFonts w:ascii="Arial" w:hAnsi="Arial" w:cs="Arial"/>
          <w:sz w:val="22"/>
          <w:szCs w:val="22"/>
        </w:rPr>
        <w:t>okrese Pezinok - DSS a ZPB MEREMA</w:t>
      </w:r>
      <w:r w:rsidRPr="00D21CA3">
        <w:rPr>
          <w:rFonts w:ascii="Arial" w:hAnsi="Arial" w:cs="Arial"/>
          <w:sz w:val="22"/>
          <w:szCs w:val="22"/>
        </w:rPr>
        <w:t>“</w:t>
      </w:r>
      <w:r w:rsidR="0046777F" w:rsidRPr="00D21CA3">
        <w:rPr>
          <w:rFonts w:ascii="Arial" w:hAnsi="Arial" w:cs="Arial"/>
          <w:sz w:val="22"/>
          <w:szCs w:val="22"/>
        </w:rPr>
        <w:t xml:space="preserve"> realizovaného</w:t>
      </w:r>
      <w:r w:rsidRPr="00D21CA3">
        <w:rPr>
          <w:rFonts w:ascii="Arial" w:eastAsia="Arial" w:hAnsi="Arial" w:cs="Arial"/>
          <w:sz w:val="22"/>
          <w:szCs w:val="22"/>
        </w:rPr>
        <w:t xml:space="preserve"> </w:t>
      </w:r>
      <w:r w:rsidRPr="00D21CA3">
        <w:rPr>
          <w:rFonts w:ascii="Arial" w:hAnsi="Arial" w:cs="Arial"/>
          <w:sz w:val="22"/>
          <w:szCs w:val="22"/>
        </w:rPr>
        <w:t xml:space="preserve">v rámci výzvy </w:t>
      </w:r>
      <w:r w:rsidR="00AB5D85" w:rsidRPr="00D21CA3">
        <w:rPr>
          <w:rFonts w:ascii="Arial" w:hAnsi="Arial" w:cs="Arial"/>
          <w:sz w:val="22"/>
          <w:szCs w:val="22"/>
        </w:rPr>
        <w:t>IROP-PO2-SC211-2017-17</w:t>
      </w:r>
      <w:r w:rsidRPr="00D21CA3">
        <w:rPr>
          <w:rFonts w:ascii="Arial" w:hAnsi="Arial" w:cs="Arial"/>
          <w:sz w:val="22"/>
          <w:szCs w:val="22"/>
        </w:rPr>
        <w:t xml:space="preserve"> Integrovaného regionálneho operačného programu 2014-2020, Prioritná os č.2, „Ľahší prístup k efektívnym a kvalitnejším verejným službám“, ktorého ciele sú v súlade s platným územným plánom Regiónu Bratislavského samosprávneho kraja a platným Programom hospodárskeho rozvoja a sociálneho rozvoja Bratislavského samosprávneho kraja na roky 2014-2020</w:t>
      </w:r>
      <w:r w:rsidRPr="00D21CA3">
        <w:rPr>
          <w:rFonts w:ascii="Arial" w:hAnsi="Arial" w:cs="Arial"/>
          <w:sz w:val="22"/>
          <w:szCs w:val="22"/>
          <w:lang w:val="en-US"/>
        </w:rPr>
        <w:t>;</w:t>
      </w:r>
    </w:p>
    <w:p w14:paraId="7CF1C9AE" w14:textId="77777777" w:rsidR="0049381D" w:rsidRPr="00D21CA3" w:rsidRDefault="0049381D" w:rsidP="0049381D">
      <w:pPr>
        <w:jc w:val="right"/>
        <w:rPr>
          <w:rFonts w:ascii="Arial" w:hAnsi="Arial" w:cs="Arial"/>
          <w:sz w:val="22"/>
          <w:szCs w:val="22"/>
        </w:rPr>
      </w:pPr>
    </w:p>
    <w:p w14:paraId="62D3241A" w14:textId="77777777" w:rsidR="004B462E" w:rsidRPr="00D21CA3" w:rsidRDefault="004B462E" w:rsidP="004B462E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b/>
          <w:sz w:val="22"/>
          <w:szCs w:val="22"/>
        </w:rPr>
        <w:t>A.2</w:t>
      </w:r>
      <w:r w:rsidRPr="00D21CA3">
        <w:rPr>
          <w:rFonts w:ascii="Arial" w:hAnsi="Arial" w:cs="Arial"/>
          <w:sz w:val="22"/>
          <w:szCs w:val="22"/>
        </w:rPr>
        <w:t xml:space="preserve"> zabezpečenie realizácie projektu Bratislavským samosprávnym krajom v súlade s podmienkami poskytnutia pomoci</w:t>
      </w:r>
      <w:r w:rsidRPr="00D21CA3">
        <w:rPr>
          <w:rFonts w:ascii="Arial" w:hAnsi="Arial" w:cs="Arial"/>
          <w:sz w:val="22"/>
          <w:szCs w:val="22"/>
          <w:lang w:val="en-US"/>
        </w:rPr>
        <w:t>;</w:t>
      </w:r>
    </w:p>
    <w:p w14:paraId="591CD814" w14:textId="77777777" w:rsidR="004B462E" w:rsidRPr="00D21CA3" w:rsidRDefault="004B462E" w:rsidP="0049381D">
      <w:pPr>
        <w:jc w:val="right"/>
        <w:rPr>
          <w:rFonts w:ascii="Arial" w:hAnsi="Arial" w:cs="Arial"/>
          <w:sz w:val="22"/>
          <w:szCs w:val="22"/>
        </w:rPr>
      </w:pPr>
    </w:p>
    <w:p w14:paraId="429A60EA" w14:textId="6E44837B" w:rsidR="004B462E" w:rsidRPr="00D21CA3" w:rsidRDefault="004B462E" w:rsidP="004B462E">
      <w:pPr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b/>
          <w:sz w:val="22"/>
        </w:rPr>
        <w:t>A.3</w:t>
      </w:r>
      <w:r w:rsidRPr="00D21CA3">
        <w:rPr>
          <w:rFonts w:ascii="Arial" w:hAnsi="Arial" w:cs="Arial"/>
          <w:sz w:val="22"/>
        </w:rPr>
        <w:t xml:space="preserve">  zabezpečenie finančných prostriedkov na spolufinancovanie realizovaného projektu vo výške</w:t>
      </w:r>
      <w:r w:rsidR="005130D3" w:rsidRPr="00D21CA3">
        <w:rPr>
          <w:rFonts w:ascii="Arial" w:hAnsi="Arial" w:cs="Arial"/>
          <w:sz w:val="22"/>
        </w:rPr>
        <w:t xml:space="preserve"> </w:t>
      </w:r>
      <w:r w:rsidR="00815487" w:rsidRPr="00D21CA3">
        <w:rPr>
          <w:rFonts w:ascii="Arial" w:hAnsi="Arial" w:cs="Arial"/>
          <w:sz w:val="22"/>
        </w:rPr>
        <w:t xml:space="preserve">226 757,23 </w:t>
      </w:r>
      <w:r w:rsidRPr="00D21CA3">
        <w:rPr>
          <w:rFonts w:ascii="Arial" w:hAnsi="Arial" w:cs="Arial"/>
          <w:sz w:val="22"/>
        </w:rPr>
        <w:t xml:space="preserve"> EUR;</w:t>
      </w:r>
    </w:p>
    <w:p w14:paraId="3784CF32" w14:textId="77777777" w:rsidR="004B462E" w:rsidRPr="00D21CA3" w:rsidRDefault="004B462E" w:rsidP="004B462E">
      <w:pPr>
        <w:jc w:val="both"/>
        <w:rPr>
          <w:rFonts w:ascii="Arial" w:hAnsi="Arial" w:cs="Arial"/>
          <w:sz w:val="22"/>
        </w:rPr>
      </w:pPr>
    </w:p>
    <w:p w14:paraId="7D0D7100" w14:textId="77777777" w:rsidR="0049381D" w:rsidRPr="00D21CA3" w:rsidRDefault="004B462E" w:rsidP="002E6BE8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b/>
          <w:sz w:val="22"/>
        </w:rPr>
        <w:t>A.4</w:t>
      </w:r>
      <w:r w:rsidRPr="00D21CA3">
        <w:rPr>
          <w:rFonts w:ascii="Arial" w:hAnsi="Arial" w:cs="Arial"/>
          <w:sz w:val="22"/>
        </w:rPr>
        <w:t xml:space="preserve"> zabezpečenie financovania prípadných neoprávnených výdavkov z rozpočtu </w:t>
      </w:r>
      <w:r w:rsidRPr="00D21CA3">
        <w:rPr>
          <w:rFonts w:ascii="Arial" w:eastAsia="Arial" w:hAnsi="Arial" w:cs="Arial"/>
          <w:sz w:val="22"/>
          <w:szCs w:val="22"/>
        </w:rPr>
        <w:t>Bratislavského samosprávneho kraja</w:t>
      </w:r>
      <w:r w:rsidRPr="00D21CA3">
        <w:rPr>
          <w:rFonts w:ascii="Arial" w:hAnsi="Arial" w:cs="Arial"/>
          <w:sz w:val="22"/>
        </w:rPr>
        <w:t>.</w:t>
      </w:r>
    </w:p>
    <w:p w14:paraId="07B503EA" w14:textId="77777777" w:rsidR="004B462E" w:rsidRPr="00D21CA3" w:rsidRDefault="004B462E" w:rsidP="004B462E">
      <w:pPr>
        <w:jc w:val="both"/>
        <w:rPr>
          <w:rFonts w:ascii="Arial" w:hAnsi="Arial" w:cs="Arial"/>
          <w:sz w:val="22"/>
          <w:szCs w:val="22"/>
        </w:rPr>
      </w:pPr>
    </w:p>
    <w:p w14:paraId="4663E5AC" w14:textId="77777777" w:rsidR="00833505" w:rsidRPr="00D21CA3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14:paraId="016EE422" w14:textId="77777777" w:rsidR="00833505" w:rsidRPr="00D21CA3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 w:rsidRPr="00D21CA3">
        <w:rPr>
          <w:rFonts w:ascii="Arial" w:hAnsi="Arial" w:cs="Arial"/>
          <w:b/>
          <w:spacing w:val="70"/>
        </w:rPr>
        <w:t>B. ukladá</w:t>
      </w:r>
    </w:p>
    <w:p w14:paraId="1632AE5E" w14:textId="77777777" w:rsidR="00833505" w:rsidRPr="00D21CA3" w:rsidRDefault="00833505" w:rsidP="00833505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14:paraId="3158009A" w14:textId="77777777" w:rsidR="00833505" w:rsidRPr="00D21CA3" w:rsidRDefault="00833505" w:rsidP="00833505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14:paraId="181BD89F" w14:textId="77777777" w:rsidR="00833505" w:rsidRPr="00D21CA3" w:rsidRDefault="00833505" w:rsidP="00833505">
      <w:pPr>
        <w:rPr>
          <w:rFonts w:ascii="Arial" w:hAnsi="Arial" w:cs="Arial"/>
          <w:sz w:val="22"/>
          <w:szCs w:val="22"/>
          <w:u w:val="single"/>
        </w:rPr>
      </w:pPr>
      <w:r w:rsidRPr="00D21CA3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14:paraId="7F51FE39" w14:textId="77777777" w:rsidR="00833505" w:rsidRPr="00D21CA3" w:rsidRDefault="00833505" w:rsidP="00833505">
      <w:pPr>
        <w:rPr>
          <w:rFonts w:ascii="Arial" w:hAnsi="Arial" w:cs="Arial"/>
          <w:sz w:val="22"/>
          <w:szCs w:val="22"/>
          <w:u w:val="single"/>
        </w:rPr>
      </w:pPr>
    </w:p>
    <w:p w14:paraId="0792CA95" w14:textId="4E2F1AF9" w:rsidR="004B462E" w:rsidRPr="00D21CA3" w:rsidRDefault="004B462E" w:rsidP="00B37604">
      <w:pPr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zabezpečiť vyčlenenie finančných prostriedkov na realizáciu projektu „Podpora deinštitucionalizácie sociálnych služieb v </w:t>
      </w:r>
      <w:r w:rsidR="008E1D6E" w:rsidRPr="00D21CA3">
        <w:rPr>
          <w:rFonts w:ascii="Arial" w:hAnsi="Arial" w:cs="Arial"/>
          <w:sz w:val="22"/>
          <w:szCs w:val="22"/>
        </w:rPr>
        <w:t>okrese Pezinok - DSS a ZPB MEREMA</w:t>
      </w:r>
      <w:r w:rsidRPr="00D21CA3">
        <w:rPr>
          <w:rFonts w:ascii="Arial" w:hAnsi="Arial" w:cs="Arial"/>
          <w:sz w:val="22"/>
          <w:szCs w:val="22"/>
        </w:rPr>
        <w:t>“ v rámci Integrovaného regionálneho operačného programu 2014–2020, v rozpočte BSK na roky 20</w:t>
      </w:r>
      <w:r w:rsidR="005B2E53" w:rsidRPr="00D21CA3">
        <w:rPr>
          <w:rFonts w:ascii="Arial" w:hAnsi="Arial" w:cs="Arial"/>
          <w:sz w:val="22"/>
          <w:szCs w:val="22"/>
        </w:rPr>
        <w:t>20</w:t>
      </w:r>
      <w:r w:rsidR="008E1D6E" w:rsidRPr="00D21CA3">
        <w:rPr>
          <w:rFonts w:ascii="Arial" w:hAnsi="Arial" w:cs="Arial"/>
          <w:sz w:val="22"/>
          <w:szCs w:val="22"/>
        </w:rPr>
        <w:t xml:space="preserve"> – 202</w:t>
      </w:r>
      <w:r w:rsidR="005B2E53" w:rsidRPr="00D21CA3">
        <w:rPr>
          <w:rFonts w:ascii="Arial" w:hAnsi="Arial" w:cs="Arial"/>
          <w:sz w:val="22"/>
          <w:szCs w:val="22"/>
        </w:rPr>
        <w:t>1</w:t>
      </w:r>
      <w:r w:rsidRPr="00D21CA3">
        <w:rPr>
          <w:rFonts w:ascii="Arial" w:hAnsi="Arial" w:cs="Arial"/>
          <w:sz w:val="22"/>
          <w:szCs w:val="22"/>
        </w:rPr>
        <w:t xml:space="preserve"> vo výške </w:t>
      </w:r>
      <w:r w:rsidR="00815487" w:rsidRPr="00D21CA3">
        <w:rPr>
          <w:rFonts w:ascii="Arial" w:hAnsi="Arial" w:cs="Arial"/>
          <w:sz w:val="22"/>
          <w:szCs w:val="22"/>
        </w:rPr>
        <w:t>4 535 144,62</w:t>
      </w:r>
      <w:r w:rsidR="00B37604" w:rsidRPr="00D21CA3">
        <w:rPr>
          <w:rFonts w:ascii="Arial" w:hAnsi="Arial" w:cs="Arial"/>
          <w:sz w:val="22"/>
          <w:szCs w:val="22"/>
        </w:rPr>
        <w:t xml:space="preserve"> </w:t>
      </w:r>
      <w:r w:rsidR="005130D3" w:rsidRPr="00D21CA3">
        <w:rPr>
          <w:rFonts w:ascii="Arial" w:hAnsi="Arial" w:cs="Arial"/>
          <w:sz w:val="22"/>
          <w:szCs w:val="22"/>
        </w:rPr>
        <w:t>E</w:t>
      </w:r>
      <w:r w:rsidRPr="00D21CA3">
        <w:rPr>
          <w:rFonts w:ascii="Arial" w:hAnsi="Arial" w:cs="Arial"/>
          <w:sz w:val="22"/>
          <w:szCs w:val="22"/>
        </w:rPr>
        <w:t>UR, spolufinancovaného z Európskeho fondu regionálneho rozvoja pri vlastnom povinnom</w:t>
      </w:r>
      <w:r w:rsidR="0046777F" w:rsidRPr="00D21CA3">
        <w:rPr>
          <w:rFonts w:ascii="Arial" w:hAnsi="Arial" w:cs="Arial"/>
          <w:sz w:val="22"/>
          <w:szCs w:val="22"/>
        </w:rPr>
        <w:t xml:space="preserve"> spolufinancovaní</w:t>
      </w:r>
      <w:r w:rsidR="005130D3" w:rsidRPr="00D21CA3">
        <w:rPr>
          <w:rFonts w:ascii="Arial" w:hAnsi="Arial" w:cs="Arial"/>
          <w:sz w:val="22"/>
          <w:szCs w:val="22"/>
        </w:rPr>
        <w:t xml:space="preserve"> 5% v hodnote </w:t>
      </w:r>
      <w:r w:rsidR="00815487" w:rsidRPr="00D21CA3">
        <w:rPr>
          <w:rFonts w:ascii="Arial" w:hAnsi="Arial" w:cs="Arial"/>
          <w:sz w:val="22"/>
          <w:szCs w:val="22"/>
        </w:rPr>
        <w:t xml:space="preserve">226 757,23 </w:t>
      </w:r>
      <w:r w:rsidR="00A02217" w:rsidRPr="00D21CA3">
        <w:rPr>
          <w:rFonts w:ascii="Arial" w:hAnsi="Arial" w:cs="Arial"/>
          <w:sz w:val="22"/>
        </w:rPr>
        <w:t>EUR</w:t>
      </w:r>
      <w:r w:rsidRPr="00D21CA3">
        <w:rPr>
          <w:rFonts w:ascii="Arial" w:hAnsi="Arial" w:cs="Arial"/>
          <w:sz w:val="22"/>
          <w:szCs w:val="22"/>
        </w:rPr>
        <w:t xml:space="preserve">. </w:t>
      </w:r>
    </w:p>
    <w:p w14:paraId="2572675C" w14:textId="77777777" w:rsidR="004B462E" w:rsidRPr="00D21CA3" w:rsidRDefault="00833505" w:rsidP="00C90DF8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 xml:space="preserve">  </w:t>
      </w:r>
    </w:p>
    <w:p w14:paraId="30F3F4DD" w14:textId="59213BBC" w:rsidR="00833505" w:rsidRPr="00D21CA3" w:rsidRDefault="00833505" w:rsidP="007C146C">
      <w:pPr>
        <w:jc w:val="right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 xml:space="preserve">T: </w:t>
      </w:r>
      <w:r w:rsidR="00285ADE" w:rsidRPr="00D21CA3">
        <w:rPr>
          <w:rFonts w:ascii="Arial" w:hAnsi="Arial" w:cs="Arial"/>
          <w:sz w:val="22"/>
        </w:rPr>
        <w:t>19</w:t>
      </w:r>
      <w:r w:rsidR="00CB7E56" w:rsidRPr="00D21CA3">
        <w:rPr>
          <w:rFonts w:ascii="Arial" w:hAnsi="Arial" w:cs="Arial"/>
          <w:sz w:val="22"/>
        </w:rPr>
        <w:t>.11</w:t>
      </w:r>
      <w:r w:rsidR="008E1D6E" w:rsidRPr="00D21CA3">
        <w:rPr>
          <w:rFonts w:ascii="Arial" w:hAnsi="Arial" w:cs="Arial"/>
          <w:sz w:val="22"/>
        </w:rPr>
        <w:t>.2018</w:t>
      </w:r>
    </w:p>
    <w:p w14:paraId="1A057DDB" w14:textId="77777777" w:rsidR="00833505" w:rsidRPr="00D21CA3" w:rsidRDefault="00833505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5FB9FD8B" w14:textId="77777777" w:rsidR="00833505" w:rsidRPr="00D21CA3" w:rsidRDefault="00833505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7D40A62B" w14:textId="77777777" w:rsidR="00F44B3D" w:rsidRPr="00D21CA3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3433B64F" w14:textId="77777777" w:rsidR="00F44B3D" w:rsidRPr="00D21CA3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3EE5C3C0" w14:textId="77777777" w:rsidR="00F44B3D" w:rsidRPr="00D21CA3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0F93686E" w14:textId="77777777" w:rsidR="00F44B3D" w:rsidRPr="00D21CA3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251A08F9" w14:textId="77777777" w:rsidR="00F44B3D" w:rsidRPr="00D21CA3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72D6F718" w14:textId="77777777" w:rsidR="00F44B3D" w:rsidRPr="00D21CA3" w:rsidRDefault="00F44B3D" w:rsidP="00833505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35DB2688" w14:textId="77777777" w:rsidR="00833505" w:rsidRPr="00D21CA3" w:rsidRDefault="00833505" w:rsidP="00833505">
      <w:pPr>
        <w:jc w:val="center"/>
        <w:rPr>
          <w:rFonts w:ascii="Arial" w:hAnsi="Arial" w:cs="Arial"/>
          <w:b/>
          <w:sz w:val="22"/>
          <w:szCs w:val="22"/>
        </w:rPr>
      </w:pPr>
      <w:r w:rsidRPr="00D21CA3">
        <w:rPr>
          <w:rFonts w:ascii="Arial" w:hAnsi="Arial" w:cs="Arial"/>
          <w:b/>
          <w:sz w:val="22"/>
          <w:szCs w:val="22"/>
        </w:rPr>
        <w:lastRenderedPageBreak/>
        <w:t>D ô v o d o v á   s p r á v a</w:t>
      </w:r>
    </w:p>
    <w:p w14:paraId="3361F0F9" w14:textId="77777777" w:rsidR="00833505" w:rsidRPr="00D21CA3" w:rsidRDefault="00833505" w:rsidP="00833505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14:paraId="4F664876" w14:textId="6EF29131" w:rsidR="0082301E" w:rsidRPr="00D21CA3" w:rsidRDefault="00833505" w:rsidP="00726647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 xml:space="preserve">Bratislavský samosprávny kraj (ďalej len „BSK“) </w:t>
      </w:r>
      <w:r w:rsidR="000C6025" w:rsidRPr="00D21CA3">
        <w:rPr>
          <w:rFonts w:ascii="Arial" w:hAnsi="Arial" w:cs="Arial"/>
          <w:sz w:val="22"/>
        </w:rPr>
        <w:t xml:space="preserve">vyvíja dlhoročné úsilie o skvalitnenie sociálnych služieb v okrese </w:t>
      </w:r>
      <w:r w:rsidR="00EE1012" w:rsidRPr="00D21CA3">
        <w:rPr>
          <w:rFonts w:ascii="Arial" w:hAnsi="Arial" w:cs="Arial"/>
          <w:sz w:val="22"/>
        </w:rPr>
        <w:t>Pezinok</w:t>
      </w:r>
      <w:r w:rsidR="000C6025" w:rsidRPr="00D21CA3">
        <w:rPr>
          <w:rFonts w:ascii="Arial" w:hAnsi="Arial" w:cs="Arial"/>
          <w:sz w:val="22"/>
        </w:rPr>
        <w:t xml:space="preserve">. Dôkazom toho je aj zaradenie projektu č. </w:t>
      </w:r>
      <w:r w:rsidR="000C6025" w:rsidRPr="00D21CA3">
        <w:rPr>
          <w:rFonts w:ascii="Arial" w:hAnsi="Arial" w:cs="Arial"/>
          <w:sz w:val="22"/>
          <w:szCs w:val="22"/>
        </w:rPr>
        <w:t>OSV_</w:t>
      </w:r>
      <w:r w:rsidR="00551B9A" w:rsidRPr="00D21CA3">
        <w:rPr>
          <w:rFonts w:ascii="Arial" w:hAnsi="Arial" w:cs="Arial"/>
          <w:sz w:val="22"/>
          <w:szCs w:val="22"/>
        </w:rPr>
        <w:t>5</w:t>
      </w:r>
      <w:r w:rsidR="000C6025" w:rsidRPr="00D21CA3">
        <w:rPr>
          <w:rFonts w:ascii="Arial" w:hAnsi="Arial" w:cs="Arial"/>
          <w:sz w:val="22"/>
          <w:szCs w:val="22"/>
        </w:rPr>
        <w:t xml:space="preserve"> </w:t>
      </w:r>
      <w:r w:rsidR="000C6025" w:rsidRPr="00D21CA3">
        <w:rPr>
          <w:rFonts w:ascii="Arial" w:hAnsi="Arial" w:cs="Arial"/>
          <w:b/>
          <w:sz w:val="22"/>
        </w:rPr>
        <w:t xml:space="preserve">Podpora deinštitucionalizácie sociálnych služieb v </w:t>
      </w:r>
      <w:r w:rsidR="00551B9A" w:rsidRPr="00D21CA3">
        <w:rPr>
          <w:rFonts w:ascii="Arial" w:hAnsi="Arial" w:cs="Arial"/>
          <w:b/>
          <w:sz w:val="22"/>
        </w:rPr>
        <w:t>okrese Pezinok - DSS a ZPB MEREMA</w:t>
      </w:r>
      <w:r w:rsidR="000C6025" w:rsidRPr="00D21CA3">
        <w:rPr>
          <w:rFonts w:ascii="Arial" w:hAnsi="Arial" w:cs="Arial"/>
          <w:b/>
          <w:sz w:val="22"/>
        </w:rPr>
        <w:t xml:space="preserve">“ </w:t>
      </w:r>
      <w:r w:rsidR="000C6025" w:rsidRPr="00D21CA3">
        <w:rPr>
          <w:rFonts w:ascii="Arial" w:hAnsi="Arial" w:cs="Arial"/>
          <w:sz w:val="22"/>
        </w:rPr>
        <w:t>do Akčného plánu</w:t>
      </w:r>
      <w:r w:rsidR="000C6025" w:rsidRPr="00D21CA3">
        <w:rPr>
          <w:rFonts w:ascii="Arial" w:hAnsi="Arial" w:cs="Arial"/>
          <w:sz w:val="22"/>
          <w:szCs w:val="22"/>
        </w:rPr>
        <w:t xml:space="preserve"> Úradu Bratislavského samosprávneho kraja (ďalej len „Akčný </w:t>
      </w:r>
      <w:r w:rsidR="000C6025" w:rsidRPr="00D21CA3">
        <w:rPr>
          <w:rFonts w:ascii="Arial" w:hAnsi="Arial" w:cs="Arial"/>
          <w:sz w:val="22"/>
        </w:rPr>
        <w:t>plán BSK“)</w:t>
      </w:r>
      <w:r w:rsidR="0082301E" w:rsidRPr="00D21CA3">
        <w:rPr>
          <w:rFonts w:ascii="Arial" w:hAnsi="Arial" w:cs="Arial"/>
          <w:sz w:val="22"/>
        </w:rPr>
        <w:t xml:space="preserve"> ešte v r.2014</w:t>
      </w:r>
      <w:r w:rsidR="000C6025" w:rsidRPr="00D21CA3">
        <w:rPr>
          <w:rFonts w:ascii="Arial" w:hAnsi="Arial" w:cs="Arial"/>
          <w:sz w:val="22"/>
        </w:rPr>
        <w:t>.</w:t>
      </w:r>
      <w:r w:rsidR="0046777F" w:rsidRPr="00D21CA3">
        <w:rPr>
          <w:rFonts w:ascii="Arial" w:hAnsi="Arial" w:cs="Arial"/>
          <w:sz w:val="22"/>
        </w:rPr>
        <w:t xml:space="preserve"> Kľúčové kroky </w:t>
      </w:r>
      <w:r w:rsidR="0082301E" w:rsidRPr="00D21CA3">
        <w:rPr>
          <w:rFonts w:ascii="Arial" w:hAnsi="Arial" w:cs="Arial"/>
          <w:sz w:val="22"/>
        </w:rPr>
        <w:t>plnenia Akčného plánu BSK boli vypracované v súlade s</w:t>
      </w:r>
      <w:r w:rsidR="001113AE" w:rsidRPr="00D21CA3">
        <w:rPr>
          <w:rFonts w:ascii="Arial" w:hAnsi="Arial" w:cs="Arial"/>
          <w:sz w:val="22"/>
        </w:rPr>
        <w:t xml:space="preserve"> národnými a nadnárodnými strategickými dokumentami, ako aj strategickými dokumentami BSK.</w:t>
      </w:r>
      <w:r w:rsidR="003F1D00" w:rsidRPr="00D21CA3">
        <w:rPr>
          <w:rFonts w:ascii="Arial" w:hAnsi="Arial" w:cs="Arial"/>
          <w:sz w:val="22"/>
        </w:rPr>
        <w:t xml:space="preserve"> Podpora deinštitucionallizácie predmetného zariadenia sa stala súčasťou Programového vyhlásenia BSK z apríla 2018 v oblasti zdravotnej a sociálnej starostlivosti. </w:t>
      </w:r>
    </w:p>
    <w:p w14:paraId="0A8D9991" w14:textId="28418A83" w:rsidR="00C263BA" w:rsidRPr="00D21CA3" w:rsidRDefault="002F298F" w:rsidP="00726647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  <w:szCs w:val="22"/>
        </w:rPr>
        <w:t xml:space="preserve">Pre implementáciu Programu hospodárskeho </w:t>
      </w:r>
      <w:r w:rsidR="00A10EF9" w:rsidRPr="00D21CA3">
        <w:rPr>
          <w:rFonts w:ascii="Arial" w:hAnsi="Arial" w:cs="Arial"/>
          <w:sz w:val="22"/>
          <w:szCs w:val="22"/>
        </w:rPr>
        <w:t xml:space="preserve">rozvoja </w:t>
      </w:r>
      <w:r w:rsidRPr="00D21CA3">
        <w:rPr>
          <w:rFonts w:ascii="Arial" w:hAnsi="Arial" w:cs="Arial"/>
          <w:sz w:val="22"/>
          <w:szCs w:val="22"/>
        </w:rPr>
        <w:t xml:space="preserve">a sociálneho rozvoja Bratislavského samosprávneho kraja na roky 2014-2020 </w:t>
      </w:r>
      <w:r w:rsidR="00861FE6" w:rsidRPr="00D21CA3">
        <w:rPr>
          <w:rFonts w:ascii="Arial" w:hAnsi="Arial" w:cs="Arial"/>
          <w:sz w:val="22"/>
          <w:szCs w:val="22"/>
        </w:rPr>
        <w:t xml:space="preserve">(opatrenie 9, aktivita 9.1) </w:t>
      </w:r>
      <w:r w:rsidRPr="00D21CA3">
        <w:rPr>
          <w:rFonts w:ascii="Arial" w:hAnsi="Arial" w:cs="Arial"/>
          <w:sz w:val="22"/>
          <w:szCs w:val="22"/>
        </w:rPr>
        <w:t xml:space="preserve">bol v </w:t>
      </w:r>
      <w:r w:rsidRPr="00D21CA3">
        <w:rPr>
          <w:rFonts w:ascii="Arial" w:hAnsi="Arial" w:cs="Arial"/>
          <w:sz w:val="22"/>
        </w:rPr>
        <w:t>spolupráci s Odborom sociálnych vecí a predstaviteľmi DSS a</w:t>
      </w:r>
      <w:r w:rsidR="00551B9A" w:rsidRPr="00D21CA3">
        <w:rPr>
          <w:rFonts w:ascii="Arial" w:hAnsi="Arial" w:cs="Arial"/>
          <w:sz w:val="22"/>
        </w:rPr>
        <w:t> </w:t>
      </w:r>
      <w:r w:rsidRPr="00D21CA3">
        <w:rPr>
          <w:rFonts w:ascii="Arial" w:hAnsi="Arial" w:cs="Arial"/>
          <w:sz w:val="22"/>
        </w:rPr>
        <w:t>ZP</w:t>
      </w:r>
      <w:r w:rsidR="00551B9A" w:rsidRPr="00D21CA3">
        <w:rPr>
          <w:rFonts w:ascii="Arial" w:hAnsi="Arial" w:cs="Arial"/>
          <w:sz w:val="22"/>
        </w:rPr>
        <w:t>B MEREMA</w:t>
      </w:r>
      <w:r w:rsidRPr="00D21CA3">
        <w:rPr>
          <w:rFonts w:ascii="Arial" w:hAnsi="Arial" w:cs="Arial"/>
          <w:sz w:val="22"/>
        </w:rPr>
        <w:t xml:space="preserve"> vypracovaný dokument Transformačný plán </w:t>
      </w:r>
      <w:r w:rsidR="001113AE" w:rsidRPr="00D21CA3">
        <w:rPr>
          <w:rFonts w:ascii="Arial" w:hAnsi="Arial" w:cs="Arial"/>
          <w:sz w:val="22"/>
        </w:rPr>
        <w:t>zariadenia</w:t>
      </w:r>
      <w:r w:rsidR="00551B9A" w:rsidRPr="00D21CA3">
        <w:rPr>
          <w:rFonts w:ascii="Arial" w:hAnsi="Arial" w:cs="Arial"/>
          <w:sz w:val="22"/>
        </w:rPr>
        <w:t xml:space="preserve"> DSS a ZPB MEREMA</w:t>
      </w:r>
      <w:r w:rsidR="001113AE" w:rsidRPr="00D21CA3">
        <w:rPr>
          <w:rFonts w:ascii="Arial" w:hAnsi="Arial" w:cs="Arial"/>
          <w:sz w:val="22"/>
        </w:rPr>
        <w:t>, ktorý</w:t>
      </w:r>
      <w:r w:rsidRPr="00D21CA3">
        <w:rPr>
          <w:rFonts w:ascii="Arial" w:hAnsi="Arial" w:cs="Arial"/>
          <w:sz w:val="22"/>
        </w:rPr>
        <w:t xml:space="preserve"> pop</w:t>
      </w:r>
      <w:r w:rsidR="001113AE" w:rsidRPr="00D21CA3">
        <w:rPr>
          <w:rFonts w:ascii="Arial" w:hAnsi="Arial" w:cs="Arial"/>
          <w:sz w:val="22"/>
        </w:rPr>
        <w:t>ísal</w:t>
      </w:r>
      <w:r w:rsidRPr="00D21CA3">
        <w:rPr>
          <w:rFonts w:ascii="Arial" w:hAnsi="Arial" w:cs="Arial"/>
          <w:sz w:val="22"/>
        </w:rPr>
        <w:t xml:space="preserve"> </w:t>
      </w:r>
      <w:r w:rsidR="007F0BA4" w:rsidRPr="00D21CA3">
        <w:rPr>
          <w:rFonts w:ascii="Arial" w:hAnsi="Arial" w:cs="Arial"/>
          <w:sz w:val="22"/>
        </w:rPr>
        <w:t>východiská a proces realizácie</w:t>
      </w:r>
      <w:r w:rsidR="007F0BA4" w:rsidRPr="00D21CA3" w:rsidDel="007F0BA4">
        <w:rPr>
          <w:rFonts w:ascii="Arial" w:hAnsi="Arial" w:cs="Arial"/>
          <w:sz w:val="22"/>
        </w:rPr>
        <w:t xml:space="preserve"> </w:t>
      </w:r>
      <w:r w:rsidRPr="00D21CA3">
        <w:rPr>
          <w:rFonts w:ascii="Arial" w:hAnsi="Arial" w:cs="Arial"/>
          <w:sz w:val="22"/>
        </w:rPr>
        <w:t>deinštitucionalizáci</w:t>
      </w:r>
      <w:r w:rsidR="004D5099" w:rsidRPr="00D21CA3">
        <w:rPr>
          <w:rFonts w:ascii="Arial" w:hAnsi="Arial" w:cs="Arial"/>
          <w:sz w:val="22"/>
        </w:rPr>
        <w:t xml:space="preserve">e (ďalej len „DI“), </w:t>
      </w:r>
      <w:r w:rsidR="006C45B7" w:rsidRPr="00D21CA3">
        <w:rPr>
          <w:rFonts w:ascii="Arial" w:hAnsi="Arial" w:cs="Arial"/>
          <w:sz w:val="22"/>
        </w:rPr>
        <w:t xml:space="preserve">vrátane návrhu nových </w:t>
      </w:r>
      <w:r w:rsidR="00245F1A" w:rsidRPr="00D21CA3">
        <w:rPr>
          <w:rFonts w:ascii="Arial" w:hAnsi="Arial" w:cs="Arial"/>
          <w:sz w:val="22"/>
        </w:rPr>
        <w:t xml:space="preserve">sociálnych </w:t>
      </w:r>
      <w:r w:rsidR="006C45B7" w:rsidRPr="00D21CA3">
        <w:rPr>
          <w:rFonts w:ascii="Arial" w:hAnsi="Arial" w:cs="Arial"/>
          <w:sz w:val="22"/>
        </w:rPr>
        <w:t>služieb počas samotnej realizácie</w:t>
      </w:r>
      <w:r w:rsidRPr="00D21CA3">
        <w:rPr>
          <w:rFonts w:ascii="Arial" w:hAnsi="Arial" w:cs="Arial"/>
          <w:sz w:val="22"/>
        </w:rPr>
        <w:t xml:space="preserve">, zhrnul </w:t>
      </w:r>
      <w:r w:rsidR="006C45B7" w:rsidRPr="00D21CA3">
        <w:rPr>
          <w:rFonts w:ascii="Arial" w:hAnsi="Arial" w:cs="Arial"/>
          <w:sz w:val="22"/>
        </w:rPr>
        <w:t xml:space="preserve">pôsobenie zariadenia, pomenoval </w:t>
      </w:r>
      <w:r w:rsidR="004D5099" w:rsidRPr="00D21CA3">
        <w:rPr>
          <w:rFonts w:ascii="Arial" w:hAnsi="Arial" w:cs="Arial"/>
          <w:sz w:val="22"/>
        </w:rPr>
        <w:t xml:space="preserve">súčasný stav </w:t>
      </w:r>
      <w:r w:rsidRPr="00D21CA3">
        <w:rPr>
          <w:rFonts w:ascii="Arial" w:hAnsi="Arial" w:cs="Arial"/>
          <w:sz w:val="22"/>
        </w:rPr>
        <w:t>a analyzoval možnosti financovania</w:t>
      </w:r>
      <w:r w:rsidR="008663CF" w:rsidRPr="00D21CA3">
        <w:rPr>
          <w:rFonts w:ascii="Arial" w:hAnsi="Arial" w:cs="Arial"/>
          <w:sz w:val="22"/>
        </w:rPr>
        <w:t xml:space="preserve">. </w:t>
      </w:r>
      <w:r w:rsidR="006C45B7" w:rsidRPr="00D21CA3">
        <w:rPr>
          <w:rFonts w:ascii="Arial" w:hAnsi="Arial" w:cs="Arial"/>
          <w:sz w:val="22"/>
        </w:rPr>
        <w:t>Dokument b</w:t>
      </w:r>
      <w:r w:rsidRPr="00D21CA3">
        <w:rPr>
          <w:rFonts w:ascii="Arial" w:hAnsi="Arial" w:cs="Arial"/>
          <w:sz w:val="22"/>
        </w:rPr>
        <w:t xml:space="preserve">ol schválený Uznesením </w:t>
      </w:r>
      <w:r w:rsidR="006C45B7" w:rsidRPr="00D21CA3">
        <w:rPr>
          <w:rFonts w:ascii="Arial" w:hAnsi="Arial" w:cs="Arial"/>
          <w:sz w:val="22"/>
        </w:rPr>
        <w:t xml:space="preserve">Zastupiteľstva BSK </w:t>
      </w:r>
      <w:r w:rsidRPr="00D21CA3">
        <w:rPr>
          <w:rFonts w:ascii="Arial" w:hAnsi="Arial" w:cs="Arial"/>
          <w:sz w:val="22"/>
        </w:rPr>
        <w:t>č. 6</w:t>
      </w:r>
      <w:r w:rsidR="004A1242" w:rsidRPr="00D21CA3">
        <w:rPr>
          <w:rFonts w:ascii="Arial" w:hAnsi="Arial" w:cs="Arial"/>
          <w:sz w:val="22"/>
        </w:rPr>
        <w:t>8</w:t>
      </w:r>
      <w:r w:rsidRPr="00D21CA3">
        <w:rPr>
          <w:rFonts w:ascii="Arial" w:hAnsi="Arial" w:cs="Arial"/>
          <w:sz w:val="22"/>
        </w:rPr>
        <w:t xml:space="preserve">/2016 </w:t>
      </w:r>
      <w:r w:rsidR="006C45B7" w:rsidRPr="00D21CA3">
        <w:rPr>
          <w:rFonts w:ascii="Arial" w:hAnsi="Arial" w:cs="Arial"/>
          <w:sz w:val="22"/>
        </w:rPr>
        <w:t xml:space="preserve">dňa </w:t>
      </w:r>
      <w:r w:rsidRPr="00D21CA3">
        <w:rPr>
          <w:rFonts w:ascii="Arial" w:hAnsi="Arial" w:cs="Arial"/>
          <w:sz w:val="22"/>
        </w:rPr>
        <w:t>24.06.2016.</w:t>
      </w:r>
      <w:r w:rsidR="006C45B7" w:rsidRPr="00D21CA3">
        <w:rPr>
          <w:rFonts w:ascii="Arial" w:hAnsi="Arial" w:cs="Arial"/>
          <w:sz w:val="22"/>
        </w:rPr>
        <w:t xml:space="preserve"> Vzhľadom k nevyhnutnosti zabezpečenia </w:t>
      </w:r>
      <w:r w:rsidR="007F0BA4" w:rsidRPr="00D21CA3">
        <w:rPr>
          <w:rFonts w:ascii="Arial" w:hAnsi="Arial" w:cs="Arial"/>
          <w:sz w:val="22"/>
        </w:rPr>
        <w:t xml:space="preserve">aktuálnosti a relevantnosti údajov uvedených v Transformačnom pláne </w:t>
      </w:r>
      <w:r w:rsidR="00992DE0" w:rsidRPr="00D21CA3">
        <w:rPr>
          <w:rFonts w:ascii="Arial" w:hAnsi="Arial" w:cs="Arial"/>
          <w:sz w:val="22"/>
        </w:rPr>
        <w:t>pre potreby</w:t>
      </w:r>
      <w:r w:rsidR="00245F1A" w:rsidRPr="00D21CA3">
        <w:rPr>
          <w:rFonts w:ascii="Arial" w:hAnsi="Arial" w:cs="Arial"/>
          <w:sz w:val="22"/>
        </w:rPr>
        <w:t xml:space="preserve"> pred</w:t>
      </w:r>
      <w:r w:rsidR="00992DE0" w:rsidRPr="00D21CA3">
        <w:rPr>
          <w:rFonts w:ascii="Arial" w:hAnsi="Arial" w:cs="Arial"/>
          <w:sz w:val="22"/>
        </w:rPr>
        <w:t xml:space="preserve">loženia žiadosti o NFP, transformačný tím vypracoval </w:t>
      </w:r>
      <w:r w:rsidR="007F0BA4" w:rsidRPr="00D21CA3">
        <w:rPr>
          <w:rFonts w:ascii="Arial" w:hAnsi="Arial" w:cs="Arial"/>
          <w:sz w:val="22"/>
        </w:rPr>
        <w:t>v septembri 2018 jeho aktualizáciu.</w:t>
      </w:r>
      <w:r w:rsidR="00245F1A" w:rsidRPr="00D21CA3">
        <w:rPr>
          <w:rFonts w:ascii="Arial" w:hAnsi="Arial" w:cs="Arial"/>
          <w:sz w:val="22"/>
        </w:rPr>
        <w:t xml:space="preserve">. </w:t>
      </w:r>
    </w:p>
    <w:p w14:paraId="3C0B2E57" w14:textId="3A2D7189" w:rsidR="00992DE0" w:rsidRPr="00D21CA3" w:rsidRDefault="00CA60C7" w:rsidP="00726647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>Žiadosť o NFP, ktorá vychádza z </w:t>
      </w:r>
      <w:r w:rsidR="007F0BA4" w:rsidRPr="00D21CA3">
        <w:rPr>
          <w:rFonts w:ascii="Arial" w:hAnsi="Arial" w:cs="Arial"/>
          <w:sz w:val="22"/>
        </w:rPr>
        <w:t xml:space="preserve">Transformačného </w:t>
      </w:r>
      <w:r w:rsidRPr="00D21CA3">
        <w:rPr>
          <w:rFonts w:ascii="Arial" w:hAnsi="Arial" w:cs="Arial"/>
          <w:sz w:val="22"/>
        </w:rPr>
        <w:t xml:space="preserve">plánu </w:t>
      </w:r>
      <w:r w:rsidR="00245F1A" w:rsidRPr="00D21CA3">
        <w:rPr>
          <w:rFonts w:ascii="Arial" w:hAnsi="Arial" w:cs="Arial"/>
          <w:sz w:val="22"/>
        </w:rPr>
        <w:t>a</w:t>
      </w:r>
      <w:r w:rsidRPr="00D21CA3">
        <w:rPr>
          <w:rFonts w:ascii="Arial" w:hAnsi="Arial" w:cs="Arial"/>
          <w:sz w:val="22"/>
        </w:rPr>
        <w:t xml:space="preserve"> samotný </w:t>
      </w:r>
      <w:r w:rsidR="007F0BA4" w:rsidRPr="00D21CA3">
        <w:rPr>
          <w:rFonts w:ascii="Arial" w:hAnsi="Arial" w:cs="Arial"/>
          <w:sz w:val="22"/>
        </w:rPr>
        <w:t>T</w:t>
      </w:r>
      <w:r w:rsidRPr="00D21CA3">
        <w:rPr>
          <w:rFonts w:ascii="Arial" w:hAnsi="Arial" w:cs="Arial"/>
          <w:sz w:val="22"/>
        </w:rPr>
        <w:t>ransformačný plán sú z uvedeného dôvodu predkladané na rokovanie Zastupiteľstva súbežne.</w:t>
      </w:r>
    </w:p>
    <w:p w14:paraId="6A91D9A4" w14:textId="5551CE55" w:rsidR="003567ED" w:rsidRPr="00D21CA3" w:rsidRDefault="008663CF" w:rsidP="00726647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 xml:space="preserve">BSK </w:t>
      </w:r>
      <w:r w:rsidR="00A22C72" w:rsidRPr="00D21CA3">
        <w:rPr>
          <w:rFonts w:ascii="Arial" w:hAnsi="Arial" w:cs="Arial"/>
          <w:sz w:val="22"/>
        </w:rPr>
        <w:t>od schválenia Transformačného plánu zariadenia</w:t>
      </w:r>
      <w:r w:rsidR="007F0BA4" w:rsidRPr="00D21CA3">
        <w:rPr>
          <w:rFonts w:ascii="Arial" w:hAnsi="Arial" w:cs="Arial"/>
          <w:sz w:val="22"/>
        </w:rPr>
        <w:t xml:space="preserve"> v roku 2016</w:t>
      </w:r>
      <w:r w:rsidR="00A22C72" w:rsidRPr="00D21CA3">
        <w:rPr>
          <w:rFonts w:ascii="Arial" w:hAnsi="Arial" w:cs="Arial"/>
          <w:sz w:val="22"/>
        </w:rPr>
        <w:t xml:space="preserve"> podniklo súbor kľúčových krokov na zabezpečenie podpory deinštitucionalizácie zariadenia DSS a ZPB MEREMA v okrese Pezinok. </w:t>
      </w:r>
    </w:p>
    <w:p w14:paraId="4B3EFF22" w14:textId="51F8B6AE" w:rsidR="003567ED" w:rsidRPr="00D21CA3" w:rsidRDefault="00A22C72" w:rsidP="00726647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 xml:space="preserve">V prvom rade </w:t>
      </w:r>
      <w:r w:rsidR="003567ED" w:rsidRPr="00D21CA3">
        <w:rPr>
          <w:rFonts w:ascii="Arial" w:hAnsi="Arial" w:cs="Arial"/>
          <w:sz w:val="22"/>
        </w:rPr>
        <w:t>BSK vyčlenil na rozpočtovej položke 1.3</w:t>
      </w:r>
      <w:r w:rsidR="00E73B4F" w:rsidRPr="00D21CA3">
        <w:rPr>
          <w:rFonts w:ascii="Arial" w:hAnsi="Arial" w:cs="Arial"/>
          <w:sz w:val="22"/>
        </w:rPr>
        <w:t xml:space="preserve"> sumu</w:t>
      </w:r>
      <w:r w:rsidR="003567ED" w:rsidRPr="00D21CA3">
        <w:rPr>
          <w:rFonts w:ascii="Arial" w:hAnsi="Arial" w:cs="Arial"/>
          <w:sz w:val="22"/>
        </w:rPr>
        <w:t xml:space="preserve"> 500 000,-EUR za účelom nákupu nehnuteľností v zmysle </w:t>
      </w:r>
      <w:r w:rsidR="00365645" w:rsidRPr="00D21CA3">
        <w:rPr>
          <w:rFonts w:ascii="Arial" w:hAnsi="Arial" w:cs="Arial"/>
          <w:sz w:val="22"/>
        </w:rPr>
        <w:t>Akčného</w:t>
      </w:r>
      <w:r w:rsidR="003567ED" w:rsidRPr="00D21CA3">
        <w:rPr>
          <w:rFonts w:ascii="Arial" w:hAnsi="Arial" w:cs="Arial"/>
          <w:sz w:val="22"/>
        </w:rPr>
        <w:t xml:space="preserve"> plánu </w:t>
      </w:r>
      <w:r w:rsidR="00365645" w:rsidRPr="00D21CA3">
        <w:rPr>
          <w:rFonts w:ascii="Arial" w:hAnsi="Arial" w:cs="Arial"/>
          <w:sz w:val="22"/>
        </w:rPr>
        <w:t xml:space="preserve">BSK na rok </w:t>
      </w:r>
      <w:r w:rsidR="00601F8A" w:rsidRPr="00D21CA3">
        <w:rPr>
          <w:rFonts w:ascii="Arial" w:hAnsi="Arial" w:cs="Arial"/>
          <w:sz w:val="22"/>
        </w:rPr>
        <w:t>2016+.</w:t>
      </w:r>
      <w:r w:rsidR="003567ED" w:rsidRPr="00D21CA3">
        <w:rPr>
          <w:rFonts w:ascii="Arial" w:hAnsi="Arial" w:cs="Arial"/>
          <w:sz w:val="22"/>
        </w:rPr>
        <w:t xml:space="preserve"> </w:t>
      </w:r>
    </w:p>
    <w:p w14:paraId="09979F58" w14:textId="7A3B7EBF" w:rsidR="008663CF" w:rsidRPr="00D21CA3" w:rsidRDefault="003567ED" w:rsidP="00726647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 xml:space="preserve">Ďalej, </w:t>
      </w:r>
      <w:r w:rsidR="00A22C72" w:rsidRPr="00D21CA3">
        <w:rPr>
          <w:rFonts w:ascii="Arial" w:hAnsi="Arial" w:cs="Arial"/>
          <w:sz w:val="22"/>
        </w:rPr>
        <w:t xml:space="preserve">pracovná skupina tvorená zo zástupcov OSV, OIČ, ORP a zariadenia zadefinovala kritériá </w:t>
      </w:r>
      <w:r w:rsidRPr="00D21CA3">
        <w:rPr>
          <w:rFonts w:ascii="Arial" w:hAnsi="Arial" w:cs="Arial"/>
          <w:sz w:val="22"/>
        </w:rPr>
        <w:t>kvalifikujúce</w:t>
      </w:r>
      <w:r w:rsidR="00A22C72" w:rsidRPr="00D21CA3">
        <w:rPr>
          <w:rFonts w:ascii="Arial" w:hAnsi="Arial" w:cs="Arial"/>
          <w:sz w:val="22"/>
        </w:rPr>
        <w:t xml:space="preserve"> vhodnos</w:t>
      </w:r>
      <w:r w:rsidRPr="00D21CA3">
        <w:rPr>
          <w:rFonts w:ascii="Arial" w:hAnsi="Arial" w:cs="Arial"/>
          <w:sz w:val="22"/>
        </w:rPr>
        <w:t>ť</w:t>
      </w:r>
      <w:r w:rsidR="00A22C72" w:rsidRPr="00D21CA3">
        <w:rPr>
          <w:rFonts w:ascii="Arial" w:hAnsi="Arial" w:cs="Arial"/>
          <w:sz w:val="22"/>
        </w:rPr>
        <w:t xml:space="preserve"> nehnuteľností ako aj spôsob schvaľovania </w:t>
      </w:r>
      <w:r w:rsidRPr="00D21CA3">
        <w:rPr>
          <w:rFonts w:ascii="Arial" w:hAnsi="Arial" w:cs="Arial"/>
          <w:sz w:val="22"/>
        </w:rPr>
        <w:t>výberu nehnuteľností v zložení 11 člennej mandátnej komisie Uznesením č. 133/2016.</w:t>
      </w:r>
    </w:p>
    <w:p w14:paraId="180E44F1" w14:textId="77777777" w:rsidR="00365645" w:rsidRPr="00D21CA3" w:rsidRDefault="00365645" w:rsidP="00726647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>Po dôkladnom mapovaní ponuky realitného trhu, oslovením zástupcov miest a obcí v okrese Pezinok, a po dôslednom procese selekcie boli predložené a schválené návrhy na kúpu:</w:t>
      </w:r>
    </w:p>
    <w:p w14:paraId="326C9DF3" w14:textId="6666561D" w:rsidR="00365645" w:rsidRPr="00D21CA3" w:rsidRDefault="00365645" w:rsidP="00365645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>- dvoch 4-izbových bytov na Silvánovej ulici (Uznesenie č. 31/2017 a  Uznesenie č. 32/2017 z 31.3.2017)</w:t>
      </w:r>
    </w:p>
    <w:p w14:paraId="79E10223" w14:textId="742086C4" w:rsidR="00365645" w:rsidRPr="00D21CA3" w:rsidRDefault="00365645" w:rsidP="00365645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>- pozemk</w:t>
      </w:r>
      <w:r w:rsidR="00E73B4F" w:rsidRPr="00D21CA3">
        <w:rPr>
          <w:rFonts w:ascii="Arial" w:hAnsi="Arial" w:cs="Arial"/>
          <w:sz w:val="22"/>
        </w:rPr>
        <w:t>u</w:t>
      </w:r>
      <w:r w:rsidRPr="00D21CA3">
        <w:rPr>
          <w:rFonts w:ascii="Arial" w:hAnsi="Arial" w:cs="Arial"/>
          <w:sz w:val="22"/>
        </w:rPr>
        <w:t xml:space="preserve"> v obci Častá (Uznesenie č. 73/2017</w:t>
      </w:r>
      <w:r w:rsidR="00E73B4F" w:rsidRPr="00D21CA3">
        <w:rPr>
          <w:rFonts w:ascii="Arial" w:hAnsi="Arial" w:cs="Arial"/>
          <w:sz w:val="22"/>
        </w:rPr>
        <w:t xml:space="preserve"> z 23.6.2017</w:t>
      </w:r>
      <w:r w:rsidRPr="00D21CA3">
        <w:rPr>
          <w:rFonts w:ascii="Arial" w:hAnsi="Arial" w:cs="Arial"/>
          <w:sz w:val="22"/>
        </w:rPr>
        <w:t>)</w:t>
      </w:r>
    </w:p>
    <w:p w14:paraId="5781FEB1" w14:textId="736C2722" w:rsidR="00E73B4F" w:rsidRPr="00D21CA3" w:rsidRDefault="00E73B4F" w:rsidP="00E73B4F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>- pozemku v obci Dubová (Uznesenie č. 74/2017 z 23.6.2017)</w:t>
      </w:r>
    </w:p>
    <w:p w14:paraId="30442DF1" w14:textId="25CC8361" w:rsidR="00285ADE" w:rsidRPr="00D21CA3" w:rsidRDefault="00365645" w:rsidP="00365645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>- pozemku v</w:t>
      </w:r>
      <w:r w:rsidR="00E73B4F" w:rsidRPr="00D21CA3">
        <w:rPr>
          <w:rFonts w:ascii="Arial" w:hAnsi="Arial" w:cs="Arial"/>
          <w:sz w:val="22"/>
        </w:rPr>
        <w:t> meste Modra</w:t>
      </w:r>
      <w:r w:rsidRPr="00D21CA3">
        <w:rPr>
          <w:rFonts w:ascii="Arial" w:hAnsi="Arial" w:cs="Arial"/>
          <w:sz w:val="22"/>
        </w:rPr>
        <w:t xml:space="preserve"> (Uznesenie č. 72/2017 z 23.6.2017). Avšak dôsledkom </w:t>
      </w:r>
      <w:r w:rsidR="00285ADE" w:rsidRPr="00D21CA3">
        <w:rPr>
          <w:rFonts w:ascii="Arial" w:hAnsi="Arial" w:cs="Arial"/>
          <w:sz w:val="22"/>
        </w:rPr>
        <w:t xml:space="preserve">neodstránených skrytých </w:t>
      </w:r>
      <w:r w:rsidRPr="00D21CA3">
        <w:rPr>
          <w:rFonts w:ascii="Arial" w:hAnsi="Arial" w:cs="Arial"/>
          <w:sz w:val="22"/>
        </w:rPr>
        <w:t xml:space="preserve">právnych vád </w:t>
      </w:r>
      <w:r w:rsidR="00E73B4F" w:rsidRPr="00D21CA3">
        <w:rPr>
          <w:rFonts w:ascii="Arial" w:hAnsi="Arial" w:cs="Arial"/>
          <w:sz w:val="22"/>
        </w:rPr>
        <w:t>na strane predávajúceho</w:t>
      </w:r>
      <w:r w:rsidRPr="00D21CA3">
        <w:rPr>
          <w:rFonts w:ascii="Arial" w:hAnsi="Arial" w:cs="Arial"/>
          <w:sz w:val="22"/>
        </w:rPr>
        <w:t xml:space="preserve">, </w:t>
      </w:r>
      <w:r w:rsidR="00285ADE" w:rsidRPr="00D21CA3">
        <w:rPr>
          <w:rFonts w:ascii="Arial" w:hAnsi="Arial" w:cs="Arial"/>
          <w:sz w:val="22"/>
        </w:rPr>
        <w:t>platnosť Zmluvy o kúpe vypršala.</w:t>
      </w:r>
    </w:p>
    <w:p w14:paraId="6797D5A2" w14:textId="77877437" w:rsidR="00E73B4F" w:rsidRPr="00D21CA3" w:rsidRDefault="00285ADE" w:rsidP="00A22C72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>Celkové vynaložené finančné prostriedky na nákup vhodných nehnuteľností predstavuje 481 637,- EUR.</w:t>
      </w:r>
    </w:p>
    <w:p w14:paraId="1507D6FB" w14:textId="77777777" w:rsidR="003567ED" w:rsidRPr="00D21CA3" w:rsidRDefault="003567ED" w:rsidP="00726647">
      <w:pPr>
        <w:spacing w:line="276" w:lineRule="auto"/>
        <w:jc w:val="both"/>
        <w:rPr>
          <w:rFonts w:ascii="Arial" w:hAnsi="Arial" w:cs="Arial"/>
          <w:b/>
          <w:sz w:val="22"/>
        </w:rPr>
      </w:pPr>
    </w:p>
    <w:p w14:paraId="527F0525" w14:textId="13AF63E0" w:rsidR="006C2ABF" w:rsidRPr="00D21CA3" w:rsidRDefault="00FA30B9" w:rsidP="00726647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b/>
          <w:sz w:val="22"/>
        </w:rPr>
        <w:t>Integrovaný regionálny operačný program 2014 - 2020</w:t>
      </w:r>
      <w:r w:rsidRPr="00D21CA3">
        <w:rPr>
          <w:rFonts w:ascii="Arial" w:hAnsi="Arial" w:cs="Arial"/>
          <w:sz w:val="22"/>
        </w:rPr>
        <w:t xml:space="preserve"> (ďalej len „IROP“) </w:t>
      </w:r>
      <w:r w:rsidR="008023E9" w:rsidRPr="00D21CA3">
        <w:rPr>
          <w:rFonts w:ascii="Arial" w:hAnsi="Arial" w:cs="Arial"/>
          <w:sz w:val="22"/>
        </w:rPr>
        <w:t>vyhlásil dňa 22.5.2017</w:t>
      </w:r>
      <w:r w:rsidR="00EE1012" w:rsidRPr="00D21CA3">
        <w:rPr>
          <w:rFonts w:ascii="Arial" w:hAnsi="Arial" w:cs="Arial"/>
          <w:sz w:val="22"/>
        </w:rPr>
        <w:t xml:space="preserve"> v</w:t>
      </w:r>
      <w:r w:rsidR="001A4D45" w:rsidRPr="00D21CA3">
        <w:rPr>
          <w:rFonts w:ascii="Arial" w:hAnsi="Arial" w:cs="Arial"/>
          <w:sz w:val="22"/>
        </w:rPr>
        <w:t xml:space="preserve">ýzvu </w:t>
      </w:r>
      <w:r w:rsidR="00B357D2" w:rsidRPr="00D21CA3">
        <w:rPr>
          <w:rFonts w:ascii="Arial" w:hAnsi="Arial" w:cs="Arial"/>
          <w:sz w:val="22"/>
        </w:rPr>
        <w:t xml:space="preserve">(kód výzvy: </w:t>
      </w:r>
      <w:r w:rsidR="00B357D2" w:rsidRPr="00D21CA3">
        <w:rPr>
          <w:rFonts w:ascii="Arial" w:hAnsi="Arial" w:cs="Arial"/>
          <w:sz w:val="22"/>
          <w:szCs w:val="22"/>
        </w:rPr>
        <w:t xml:space="preserve">IROP-PO2-SC211-2017-17) </w:t>
      </w:r>
      <w:r w:rsidR="001A4D45" w:rsidRPr="00D21CA3">
        <w:rPr>
          <w:rFonts w:ascii="Arial" w:hAnsi="Arial" w:cs="Arial"/>
          <w:sz w:val="22"/>
        </w:rPr>
        <w:t xml:space="preserve">na predkladanie žiadostí o nenávratný finančný príspevok na podporu prechodu poskytovania sociálnych služieb a sociálnoprávnej ochrany detí a sociálnej kurately z inštitucionálnej formy na komunitnú, ktorá </w:t>
      </w:r>
      <w:r w:rsidRPr="00D21CA3">
        <w:rPr>
          <w:rFonts w:ascii="Arial" w:hAnsi="Arial" w:cs="Arial"/>
          <w:sz w:val="22"/>
        </w:rPr>
        <w:t xml:space="preserve">reaguje na </w:t>
      </w:r>
      <w:r w:rsidR="0046777F" w:rsidRPr="00D21CA3">
        <w:rPr>
          <w:rFonts w:ascii="Arial" w:hAnsi="Arial" w:cs="Arial"/>
          <w:sz w:val="22"/>
        </w:rPr>
        <w:t xml:space="preserve">vyššie uvedenú </w:t>
      </w:r>
      <w:r w:rsidRPr="00D21CA3">
        <w:rPr>
          <w:rFonts w:ascii="Arial" w:hAnsi="Arial" w:cs="Arial"/>
          <w:sz w:val="22"/>
        </w:rPr>
        <w:t>potrebu</w:t>
      </w:r>
      <w:r w:rsidR="0046777F" w:rsidRPr="00D21CA3">
        <w:rPr>
          <w:rFonts w:ascii="Arial" w:hAnsi="Arial" w:cs="Arial"/>
          <w:sz w:val="22"/>
        </w:rPr>
        <w:t xml:space="preserve"> a za týmto účelom </w:t>
      </w:r>
      <w:r w:rsidRPr="00D21CA3">
        <w:rPr>
          <w:rFonts w:ascii="Arial" w:hAnsi="Arial" w:cs="Arial"/>
          <w:sz w:val="22"/>
        </w:rPr>
        <w:t xml:space="preserve">vyvíja investičné stimuly na vytváranie vhodných priestorových podmienok pre poskytovanie sociálnych služieb, ktoré sú v súlade so </w:t>
      </w:r>
      <w:r w:rsidRPr="00D21CA3">
        <w:rPr>
          <w:rFonts w:ascii="Arial" w:hAnsi="Arial" w:cs="Arial"/>
          <w:sz w:val="22"/>
        </w:rPr>
        <w:lastRenderedPageBreak/>
        <w:t>zásadami starostlivosti na komunitnej báze, t. j. v prirodzenom sociálnom prostredí čo najviac podobn</w:t>
      </w:r>
      <w:r w:rsidR="00CA60C7" w:rsidRPr="00D21CA3">
        <w:rPr>
          <w:rFonts w:ascii="Arial" w:hAnsi="Arial" w:cs="Arial"/>
          <w:sz w:val="22"/>
        </w:rPr>
        <w:t>om</w:t>
      </w:r>
      <w:r w:rsidRPr="00D21CA3">
        <w:rPr>
          <w:rFonts w:ascii="Arial" w:hAnsi="Arial" w:cs="Arial"/>
          <w:sz w:val="22"/>
        </w:rPr>
        <w:t xml:space="preserve"> bežnej rodine.</w:t>
      </w:r>
    </w:p>
    <w:p w14:paraId="6F333EB4" w14:textId="77777777" w:rsidR="00DE432F" w:rsidRPr="00D21CA3" w:rsidRDefault="00DE432F" w:rsidP="00726647">
      <w:pPr>
        <w:spacing w:line="276" w:lineRule="auto"/>
        <w:jc w:val="both"/>
        <w:rPr>
          <w:rFonts w:ascii="Arial" w:hAnsi="Arial" w:cs="Arial"/>
          <w:sz w:val="22"/>
        </w:rPr>
      </w:pPr>
    </w:p>
    <w:p w14:paraId="2E059423" w14:textId="737BBBAE" w:rsidR="00FA30B9" w:rsidRPr="00D21CA3" w:rsidRDefault="00CA60C7" w:rsidP="00726647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>Termín uzavretia hodnotiaceho kola uvedenej výzvy je stanovený na 28.11.2018.</w:t>
      </w:r>
      <w:r w:rsidR="006C2ABF" w:rsidRPr="00D21CA3">
        <w:rPr>
          <w:rFonts w:ascii="Arial" w:hAnsi="Arial" w:cs="Arial"/>
          <w:sz w:val="22"/>
        </w:rPr>
        <w:t xml:space="preserve"> BSK má teda </w:t>
      </w:r>
      <w:r w:rsidRPr="00D21CA3">
        <w:rPr>
          <w:rFonts w:ascii="Arial" w:hAnsi="Arial" w:cs="Arial"/>
          <w:sz w:val="22"/>
        </w:rPr>
        <w:t xml:space="preserve">jedinečnú a pravdepodobne poslednú </w:t>
      </w:r>
      <w:r w:rsidR="00E73B4F" w:rsidRPr="00D21CA3">
        <w:rPr>
          <w:rFonts w:ascii="Arial" w:hAnsi="Arial" w:cs="Arial"/>
          <w:sz w:val="22"/>
        </w:rPr>
        <w:t>príležitosť</w:t>
      </w:r>
      <w:r w:rsidR="006C2ABF" w:rsidRPr="00D21CA3">
        <w:rPr>
          <w:rFonts w:ascii="Arial" w:hAnsi="Arial" w:cs="Arial"/>
          <w:sz w:val="22"/>
        </w:rPr>
        <w:t xml:space="preserve"> zapojiť </w:t>
      </w:r>
      <w:r w:rsidRPr="00D21CA3">
        <w:rPr>
          <w:rFonts w:ascii="Arial" w:hAnsi="Arial" w:cs="Arial"/>
          <w:sz w:val="22"/>
        </w:rPr>
        <w:t xml:space="preserve">sa </w:t>
      </w:r>
      <w:r w:rsidR="006C2ABF" w:rsidRPr="00D21CA3">
        <w:rPr>
          <w:rFonts w:ascii="Arial" w:hAnsi="Arial" w:cs="Arial"/>
          <w:sz w:val="22"/>
        </w:rPr>
        <w:t xml:space="preserve">do procesu deinštitucionalizácie s možnosťou </w:t>
      </w:r>
      <w:r w:rsidR="00EE1012" w:rsidRPr="00D21CA3">
        <w:rPr>
          <w:rFonts w:ascii="Arial" w:hAnsi="Arial" w:cs="Arial"/>
          <w:sz w:val="22"/>
        </w:rPr>
        <w:t>p</w:t>
      </w:r>
      <w:r w:rsidR="006C2ABF" w:rsidRPr="00D21CA3">
        <w:rPr>
          <w:rFonts w:ascii="Arial" w:hAnsi="Arial" w:cs="Arial"/>
          <w:sz w:val="22"/>
        </w:rPr>
        <w:t xml:space="preserve">refinancovania nákladov </w:t>
      </w:r>
      <w:r w:rsidR="00DE432F" w:rsidRPr="00D21CA3">
        <w:rPr>
          <w:rFonts w:ascii="Arial" w:hAnsi="Arial" w:cs="Arial"/>
          <w:sz w:val="22"/>
        </w:rPr>
        <w:t xml:space="preserve">z </w:t>
      </w:r>
      <w:r w:rsidR="006C2ABF" w:rsidRPr="00D21CA3">
        <w:rPr>
          <w:rFonts w:ascii="Arial" w:hAnsi="Arial" w:cs="Arial"/>
          <w:sz w:val="22"/>
        </w:rPr>
        <w:t xml:space="preserve">externých finančných </w:t>
      </w:r>
      <w:r w:rsidR="00DE432F" w:rsidRPr="00D21CA3">
        <w:rPr>
          <w:rFonts w:ascii="Arial" w:hAnsi="Arial" w:cs="Arial"/>
          <w:sz w:val="22"/>
        </w:rPr>
        <w:t>zdrojov</w:t>
      </w:r>
      <w:r w:rsidR="006C2ABF" w:rsidRPr="00D21CA3">
        <w:rPr>
          <w:rFonts w:ascii="Arial" w:hAnsi="Arial" w:cs="Arial"/>
          <w:sz w:val="22"/>
        </w:rPr>
        <w:t>.</w:t>
      </w:r>
    </w:p>
    <w:p w14:paraId="2710CC85" w14:textId="3B792F54" w:rsidR="00861FE6" w:rsidRPr="00D21CA3" w:rsidRDefault="00A7622B" w:rsidP="00726647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>V</w:t>
      </w:r>
      <w:r w:rsidR="00EE1012" w:rsidRPr="00D21CA3">
        <w:rPr>
          <w:rFonts w:ascii="Arial" w:hAnsi="Arial" w:cs="Arial"/>
          <w:sz w:val="22"/>
        </w:rPr>
        <w:t xml:space="preserve"> kontexte podpory  z IROP musí projekt DI sociálnych služieb obsahovať </w:t>
      </w:r>
      <w:r w:rsidRPr="00D21CA3">
        <w:rPr>
          <w:rFonts w:ascii="Arial" w:hAnsi="Arial" w:cs="Arial"/>
          <w:sz w:val="22"/>
        </w:rPr>
        <w:t xml:space="preserve">minimálne  nasledujúce </w:t>
      </w:r>
      <w:r w:rsidR="00DE432F" w:rsidRPr="00D21CA3">
        <w:rPr>
          <w:rFonts w:ascii="Arial" w:hAnsi="Arial" w:cs="Arial"/>
          <w:sz w:val="22"/>
        </w:rPr>
        <w:t>aktivity</w:t>
      </w:r>
      <w:r w:rsidRPr="00D21CA3">
        <w:rPr>
          <w:rFonts w:ascii="Arial" w:hAnsi="Arial" w:cs="Arial"/>
          <w:sz w:val="22"/>
        </w:rPr>
        <w:t xml:space="preserve">: </w:t>
      </w:r>
    </w:p>
    <w:p w14:paraId="6C2177A9" w14:textId="77777777" w:rsidR="00A7622B" w:rsidRPr="00D21CA3" w:rsidRDefault="00A7622B" w:rsidP="00726647">
      <w:pPr>
        <w:numPr>
          <w:ilvl w:val="0"/>
          <w:numId w:val="21"/>
        </w:numPr>
        <w:spacing w:before="100" w:beforeAutospacing="1" w:line="276" w:lineRule="auto"/>
        <w:ind w:left="643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 xml:space="preserve">zriaďovanie a výstavba nových stavebných objektov zariadení sociálnych služieb; </w:t>
      </w:r>
    </w:p>
    <w:p w14:paraId="5AF87E90" w14:textId="77777777" w:rsidR="00A7622B" w:rsidRPr="00D21CA3" w:rsidRDefault="00A7622B" w:rsidP="00726647">
      <w:pPr>
        <w:numPr>
          <w:ilvl w:val="0"/>
          <w:numId w:val="21"/>
        </w:numPr>
        <w:spacing w:before="100" w:beforeAutospacing="1" w:line="276" w:lineRule="auto"/>
        <w:ind w:left="643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>výstavba, rekonštrukcia a modernizácia zariadení služieb;</w:t>
      </w:r>
    </w:p>
    <w:p w14:paraId="0A1C3102" w14:textId="77777777" w:rsidR="00A7622B" w:rsidRPr="00D21CA3" w:rsidRDefault="00A7622B" w:rsidP="00726647">
      <w:pPr>
        <w:numPr>
          <w:ilvl w:val="0"/>
          <w:numId w:val="21"/>
        </w:numPr>
        <w:spacing w:before="120" w:beforeAutospacing="1" w:line="276" w:lineRule="auto"/>
        <w:ind w:left="643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 xml:space="preserve">investovanie do materiálno-technického vybavenia zariadení vrátane motorových vozidiel pri zriaďovaní zázemia pre terénne služby v prirodzenom rodinnom prostredí. </w:t>
      </w:r>
    </w:p>
    <w:p w14:paraId="7690D345" w14:textId="77777777" w:rsidR="009C6FEC" w:rsidRPr="00D21CA3" w:rsidRDefault="009C6FEC" w:rsidP="0072664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</w:rPr>
      </w:pPr>
    </w:p>
    <w:p w14:paraId="2D05EB17" w14:textId="77777777" w:rsidR="00833505" w:rsidRPr="00D21CA3" w:rsidRDefault="00833505" w:rsidP="00726647">
      <w:pPr>
        <w:pStyle w:val="Bezriadkovania"/>
        <w:spacing w:line="276" w:lineRule="auto"/>
        <w:jc w:val="both"/>
        <w:rPr>
          <w:rFonts w:ascii="Arial" w:hAnsi="Arial" w:cs="Arial"/>
          <w:b/>
        </w:rPr>
      </w:pPr>
      <w:r w:rsidRPr="00D21CA3">
        <w:rPr>
          <w:rFonts w:ascii="Arial" w:hAnsi="Arial" w:cs="Arial"/>
          <w:b/>
        </w:rPr>
        <w:t xml:space="preserve">Špecifické </w:t>
      </w:r>
      <w:r w:rsidR="00033182" w:rsidRPr="00D21CA3">
        <w:rPr>
          <w:rFonts w:ascii="Arial" w:hAnsi="Arial" w:cs="Arial"/>
          <w:b/>
        </w:rPr>
        <w:t>požiadavky</w:t>
      </w:r>
      <w:r w:rsidRPr="00D21CA3">
        <w:rPr>
          <w:rFonts w:ascii="Arial" w:hAnsi="Arial" w:cs="Arial"/>
          <w:b/>
        </w:rPr>
        <w:t xml:space="preserve"> </w:t>
      </w:r>
      <w:r w:rsidR="00533058" w:rsidRPr="00D21CA3">
        <w:rPr>
          <w:rFonts w:ascii="Arial" w:hAnsi="Arial" w:cs="Arial"/>
          <w:b/>
        </w:rPr>
        <w:t>IROP pre DI</w:t>
      </w:r>
      <w:r w:rsidRPr="00D21CA3">
        <w:rPr>
          <w:rFonts w:ascii="Arial" w:hAnsi="Arial" w:cs="Arial"/>
          <w:b/>
        </w:rPr>
        <w:t xml:space="preserve">: </w:t>
      </w:r>
    </w:p>
    <w:p w14:paraId="57188FEB" w14:textId="77777777" w:rsidR="00033182" w:rsidRPr="00D21CA3" w:rsidRDefault="00033182" w:rsidP="00726647">
      <w:pPr>
        <w:pStyle w:val="Bezriadkovania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D21CA3">
        <w:rPr>
          <w:rFonts w:ascii="Arial" w:hAnsi="Arial" w:cs="Arial"/>
        </w:rPr>
        <w:t>podporené objekty spojené s bývaním môžu mať maximálne kapacitu 6 miest v 1 bytovej jednotke a maximálne 2 bytové jednotky v 1 objekte;</w:t>
      </w:r>
    </w:p>
    <w:p w14:paraId="64561DE9" w14:textId="77777777" w:rsidR="00033182" w:rsidRPr="00D21CA3" w:rsidRDefault="00033182" w:rsidP="00726647">
      <w:pPr>
        <w:pStyle w:val="Bezriadkovania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D21CA3">
        <w:rPr>
          <w:rFonts w:ascii="Arial" w:hAnsi="Arial" w:cs="Arial"/>
        </w:rPr>
        <w:t>v priebehu transformácie a</w:t>
      </w:r>
      <w:r w:rsidR="00861FE6" w:rsidRPr="00D21CA3">
        <w:rPr>
          <w:rFonts w:ascii="Arial" w:hAnsi="Arial" w:cs="Arial"/>
        </w:rPr>
        <w:t xml:space="preserve"> DI </w:t>
      </w:r>
      <w:r w:rsidRPr="00D21CA3">
        <w:rPr>
          <w:rFonts w:ascii="Arial" w:hAnsi="Arial" w:cs="Arial"/>
        </w:rPr>
        <w:t xml:space="preserve">zariadení sociálnych služieb s celoročným pobytom sa nesmú prijímať noví </w:t>
      </w:r>
      <w:r w:rsidR="00A02217" w:rsidRPr="00D21CA3">
        <w:rPr>
          <w:rFonts w:ascii="Arial" w:hAnsi="Arial" w:cs="Arial"/>
        </w:rPr>
        <w:t xml:space="preserve">prijímatelia </w:t>
      </w:r>
      <w:r w:rsidRPr="00D21CA3">
        <w:rPr>
          <w:rFonts w:ascii="Arial" w:hAnsi="Arial" w:cs="Arial"/>
        </w:rPr>
        <w:t>do pôvodných existujúcich objektov zariadení tak, aby sa dopĺňala alebo navyšovala kapacita;</w:t>
      </w:r>
    </w:p>
    <w:p w14:paraId="56C650EE" w14:textId="77777777" w:rsidR="00033182" w:rsidRPr="00D21CA3" w:rsidRDefault="00033182" w:rsidP="00726647">
      <w:pPr>
        <w:pStyle w:val="Bezriadkovania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D21CA3">
        <w:rPr>
          <w:rFonts w:ascii="Arial" w:hAnsi="Arial" w:cs="Arial"/>
        </w:rPr>
        <w:t>podporený objekt musí byť včlenený do bežnej zástavby obce a primerane vzdialený od iného objektu, v ktorom sa poskytuje sociálna služba;</w:t>
      </w:r>
    </w:p>
    <w:p w14:paraId="7C86863C" w14:textId="77777777" w:rsidR="00F1332B" w:rsidRPr="00D21CA3" w:rsidRDefault="00F1332B" w:rsidP="00726647">
      <w:pPr>
        <w:pStyle w:val="Bezriadkovania"/>
        <w:spacing w:line="276" w:lineRule="auto"/>
        <w:jc w:val="both"/>
        <w:rPr>
          <w:rFonts w:ascii="Arial" w:hAnsi="Arial" w:cs="Arial"/>
        </w:rPr>
      </w:pPr>
    </w:p>
    <w:p w14:paraId="4FD8B464" w14:textId="4C5CBA76" w:rsidR="00A7622B" w:rsidRPr="00D21CA3" w:rsidRDefault="00A7622B" w:rsidP="00726647">
      <w:pPr>
        <w:pStyle w:val="Bezriadkovania"/>
        <w:spacing w:line="276" w:lineRule="auto"/>
        <w:jc w:val="both"/>
        <w:rPr>
          <w:rFonts w:ascii="Arial" w:hAnsi="Arial" w:cs="Arial"/>
          <w:bCs/>
          <w:iCs/>
        </w:rPr>
      </w:pPr>
      <w:r w:rsidRPr="00D21CA3">
        <w:rPr>
          <w:rFonts w:ascii="Arial" w:hAnsi="Arial" w:cs="Arial"/>
        </w:rPr>
        <w:t>Projekt DSS a</w:t>
      </w:r>
      <w:r w:rsidR="004A1242" w:rsidRPr="00D21CA3">
        <w:rPr>
          <w:rFonts w:ascii="Arial" w:hAnsi="Arial" w:cs="Arial"/>
        </w:rPr>
        <w:t> </w:t>
      </w:r>
      <w:r w:rsidRPr="00D21CA3">
        <w:rPr>
          <w:rFonts w:ascii="Arial" w:hAnsi="Arial" w:cs="Arial"/>
        </w:rPr>
        <w:t>ZP</w:t>
      </w:r>
      <w:r w:rsidR="004A1242" w:rsidRPr="00D21CA3">
        <w:rPr>
          <w:rFonts w:ascii="Arial" w:hAnsi="Arial" w:cs="Arial"/>
        </w:rPr>
        <w:t>B MEREMA</w:t>
      </w:r>
      <w:r w:rsidR="00E32B4B" w:rsidRPr="00D21CA3">
        <w:rPr>
          <w:rFonts w:ascii="Arial" w:hAnsi="Arial" w:cs="Arial"/>
        </w:rPr>
        <w:t xml:space="preserve"> </w:t>
      </w:r>
      <w:r w:rsidRPr="00D21CA3">
        <w:rPr>
          <w:rFonts w:ascii="Arial" w:hAnsi="Arial" w:cs="Arial"/>
        </w:rPr>
        <w:t xml:space="preserve">spĺňa podmienky </w:t>
      </w:r>
      <w:r w:rsidR="00E32B4B" w:rsidRPr="00D21CA3">
        <w:rPr>
          <w:rFonts w:ascii="Arial" w:hAnsi="Arial" w:cs="Arial"/>
        </w:rPr>
        <w:t xml:space="preserve">IROP </w:t>
      </w:r>
      <w:r w:rsidRPr="00D21CA3">
        <w:rPr>
          <w:rFonts w:ascii="Arial" w:hAnsi="Arial" w:cs="Arial"/>
        </w:rPr>
        <w:t>prioritn</w:t>
      </w:r>
      <w:r w:rsidR="00E32B4B" w:rsidRPr="00D21CA3">
        <w:rPr>
          <w:rFonts w:ascii="Arial" w:hAnsi="Arial" w:cs="Arial"/>
        </w:rPr>
        <w:t>ej</w:t>
      </w:r>
      <w:r w:rsidRPr="00D21CA3">
        <w:rPr>
          <w:rFonts w:ascii="Arial" w:hAnsi="Arial" w:cs="Arial"/>
        </w:rPr>
        <w:t xml:space="preserve"> os</w:t>
      </w:r>
      <w:r w:rsidR="00E32B4B" w:rsidRPr="00D21CA3">
        <w:rPr>
          <w:rFonts w:ascii="Arial" w:hAnsi="Arial" w:cs="Arial"/>
        </w:rPr>
        <w:t>i</w:t>
      </w:r>
      <w:r w:rsidRPr="00D21CA3">
        <w:rPr>
          <w:rFonts w:ascii="Arial" w:hAnsi="Arial" w:cs="Arial"/>
        </w:rPr>
        <w:t xml:space="preserve"> č.</w:t>
      </w:r>
      <w:r w:rsidR="00E32B4B" w:rsidRPr="00D21CA3">
        <w:rPr>
          <w:rFonts w:ascii="Arial" w:hAnsi="Arial" w:cs="Arial"/>
        </w:rPr>
        <w:t xml:space="preserve"> </w:t>
      </w:r>
      <w:r w:rsidRPr="00D21CA3">
        <w:rPr>
          <w:rFonts w:ascii="Arial" w:hAnsi="Arial" w:cs="Arial"/>
        </w:rPr>
        <w:t>2: „Ľahší prístup k efektívnejším a kvalitnejším verejným službám</w:t>
      </w:r>
      <w:r w:rsidR="00E32B4B" w:rsidRPr="00D21CA3">
        <w:rPr>
          <w:rFonts w:ascii="Arial" w:hAnsi="Arial" w:cs="Arial"/>
        </w:rPr>
        <w:t>“ a navrhovanými aktivitami</w:t>
      </w:r>
      <w:r w:rsidRPr="00D21CA3">
        <w:rPr>
          <w:rFonts w:ascii="Arial" w:hAnsi="Arial" w:cs="Arial"/>
          <w:bCs/>
          <w:iCs/>
        </w:rPr>
        <w:t xml:space="preserve"> prispieva k</w:t>
      </w:r>
      <w:r w:rsidR="00E32B4B" w:rsidRPr="00D21CA3">
        <w:rPr>
          <w:rFonts w:ascii="Arial" w:hAnsi="Arial" w:cs="Arial"/>
          <w:bCs/>
          <w:iCs/>
        </w:rPr>
        <w:t xml:space="preserve"> plneniu </w:t>
      </w:r>
      <w:r w:rsidRPr="00D21CA3">
        <w:rPr>
          <w:rFonts w:ascii="Arial" w:hAnsi="Arial" w:cs="Arial"/>
          <w:bCs/>
          <w:iCs/>
        </w:rPr>
        <w:t>špecifické</w:t>
      </w:r>
      <w:r w:rsidR="00E32B4B" w:rsidRPr="00D21CA3">
        <w:rPr>
          <w:rFonts w:ascii="Arial" w:hAnsi="Arial" w:cs="Arial"/>
          <w:bCs/>
          <w:iCs/>
        </w:rPr>
        <w:t>ho</w:t>
      </w:r>
      <w:r w:rsidRPr="00D21CA3">
        <w:rPr>
          <w:rFonts w:ascii="Arial" w:hAnsi="Arial" w:cs="Arial"/>
          <w:bCs/>
          <w:iCs/>
        </w:rPr>
        <w:t xml:space="preserve"> cieľ</w:t>
      </w:r>
      <w:r w:rsidR="00E32B4B" w:rsidRPr="00D21CA3">
        <w:rPr>
          <w:rFonts w:ascii="Arial" w:hAnsi="Arial" w:cs="Arial"/>
          <w:bCs/>
          <w:iCs/>
        </w:rPr>
        <w:t>a</w:t>
      </w:r>
      <w:r w:rsidRPr="00D21CA3">
        <w:rPr>
          <w:rFonts w:ascii="Arial" w:hAnsi="Arial" w:cs="Arial"/>
          <w:bCs/>
          <w:iCs/>
        </w:rPr>
        <w:t xml:space="preserve"> 2.1.1: „Podporiť prechod poskytovania sociálnych služieb a zabezpečenia výkonu opatrení sociálnoprávnej ochrany detí a sociálnej kurately v zariadení z inštitucionálnej formy na komunitnú a podporiť rozvoj služieb starostlivosti o dieťa do troch rokov veku na komunitnej úrovni“. </w:t>
      </w:r>
    </w:p>
    <w:p w14:paraId="478D3F43" w14:textId="77777777" w:rsidR="00A7622B" w:rsidRPr="00D21CA3" w:rsidRDefault="00A7622B" w:rsidP="00726647">
      <w:pPr>
        <w:shd w:val="clear" w:color="auto" w:fill="FFFFFF"/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</w:p>
    <w:p w14:paraId="10C0CC81" w14:textId="77777777" w:rsidR="001D0608" w:rsidRPr="00D21CA3" w:rsidRDefault="00833505" w:rsidP="00726647">
      <w:pPr>
        <w:pStyle w:val="Bezriadkovania"/>
        <w:spacing w:line="276" w:lineRule="auto"/>
        <w:jc w:val="both"/>
        <w:rPr>
          <w:rFonts w:ascii="Arial" w:hAnsi="Arial" w:cs="Arial"/>
          <w:b/>
        </w:rPr>
      </w:pPr>
      <w:r w:rsidRPr="00D21CA3">
        <w:rPr>
          <w:rFonts w:ascii="Arial" w:hAnsi="Arial" w:cs="Arial"/>
          <w:b/>
        </w:rPr>
        <w:t>Hlavné aktivity projektu</w:t>
      </w:r>
      <w:r w:rsidR="000C6F45" w:rsidRPr="00D21CA3">
        <w:rPr>
          <w:rFonts w:ascii="Arial" w:hAnsi="Arial" w:cs="Arial"/>
          <w:b/>
        </w:rPr>
        <w:t xml:space="preserve"> DSS a ZPB</w:t>
      </w:r>
      <w:r w:rsidR="00404F62" w:rsidRPr="00D21CA3">
        <w:rPr>
          <w:rFonts w:ascii="Arial" w:hAnsi="Arial" w:cs="Arial"/>
          <w:b/>
        </w:rPr>
        <w:t xml:space="preserve"> </w:t>
      </w:r>
      <w:r w:rsidR="000C6F45" w:rsidRPr="00D21CA3">
        <w:rPr>
          <w:rFonts w:ascii="Arial" w:hAnsi="Arial" w:cs="Arial"/>
          <w:b/>
        </w:rPr>
        <w:t>MEREMA</w:t>
      </w:r>
      <w:r w:rsidRPr="00D21CA3">
        <w:rPr>
          <w:rFonts w:ascii="Arial" w:hAnsi="Arial" w:cs="Arial"/>
          <w:b/>
        </w:rPr>
        <w:t xml:space="preserve">: </w:t>
      </w:r>
    </w:p>
    <w:p w14:paraId="4F721833" w14:textId="49F62EA0" w:rsidR="00B357D2" w:rsidRPr="00D21CA3" w:rsidRDefault="00B357D2" w:rsidP="00B357D2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 xml:space="preserve">Transformácia </w:t>
      </w:r>
      <w:r w:rsidR="000C6F45" w:rsidRPr="00D21CA3">
        <w:rPr>
          <w:rFonts w:ascii="Arial" w:hAnsi="Arial" w:cs="Arial"/>
          <w:sz w:val="22"/>
          <w:szCs w:val="22"/>
        </w:rPr>
        <w:t xml:space="preserve">fyzického prostredia </w:t>
      </w:r>
      <w:r w:rsidR="00FB7F21" w:rsidRPr="00D21CA3">
        <w:rPr>
          <w:rFonts w:ascii="Arial" w:hAnsi="Arial" w:cs="Arial"/>
          <w:sz w:val="22"/>
          <w:szCs w:val="22"/>
        </w:rPr>
        <w:t xml:space="preserve">uvedeného </w:t>
      </w:r>
      <w:r w:rsidRPr="00D21CA3">
        <w:rPr>
          <w:rFonts w:ascii="Arial" w:hAnsi="Arial" w:cs="Arial"/>
          <w:sz w:val="22"/>
          <w:szCs w:val="22"/>
        </w:rPr>
        <w:t xml:space="preserve">zariadenia </w:t>
      </w:r>
      <w:r w:rsidR="000C6F45" w:rsidRPr="00D21CA3">
        <w:rPr>
          <w:rFonts w:ascii="Arial" w:hAnsi="Arial" w:cs="Arial"/>
          <w:sz w:val="22"/>
          <w:szCs w:val="22"/>
        </w:rPr>
        <w:t xml:space="preserve">prebehne </w:t>
      </w:r>
      <w:r w:rsidR="00FB7F21" w:rsidRPr="00D21CA3">
        <w:rPr>
          <w:rFonts w:ascii="Arial" w:hAnsi="Arial" w:cs="Arial"/>
          <w:sz w:val="22"/>
          <w:szCs w:val="22"/>
        </w:rPr>
        <w:t xml:space="preserve">nasledovným spôsobom: </w:t>
      </w:r>
      <w:r w:rsidR="000C6F45" w:rsidRPr="00D21CA3">
        <w:rPr>
          <w:rFonts w:ascii="Arial" w:hAnsi="Arial" w:cs="Arial"/>
          <w:sz w:val="22"/>
          <w:szCs w:val="22"/>
        </w:rPr>
        <w:t xml:space="preserve">rekonštrukciou objektu </w:t>
      </w:r>
      <w:r w:rsidR="002D7556" w:rsidRPr="00D21CA3">
        <w:rPr>
          <w:rFonts w:ascii="Arial" w:hAnsi="Arial" w:cs="Arial"/>
          <w:sz w:val="22"/>
          <w:szCs w:val="22"/>
        </w:rPr>
        <w:t>v Modre-</w:t>
      </w:r>
      <w:r w:rsidR="000C6F45" w:rsidRPr="00D21CA3">
        <w:rPr>
          <w:rFonts w:ascii="Arial" w:hAnsi="Arial" w:cs="Arial"/>
          <w:sz w:val="22"/>
          <w:szCs w:val="22"/>
        </w:rPr>
        <w:t>Kráľov</w:t>
      </w:r>
      <w:r w:rsidR="002D7556" w:rsidRPr="00D21CA3">
        <w:rPr>
          <w:rFonts w:ascii="Arial" w:hAnsi="Arial" w:cs="Arial"/>
          <w:sz w:val="22"/>
          <w:szCs w:val="22"/>
        </w:rPr>
        <w:t>ej</w:t>
      </w:r>
      <w:r w:rsidR="000C6F45" w:rsidRPr="00D21CA3">
        <w:rPr>
          <w:rFonts w:ascii="Arial" w:hAnsi="Arial" w:cs="Arial"/>
          <w:sz w:val="22"/>
          <w:szCs w:val="22"/>
        </w:rPr>
        <w:t>, výstavbou 2 dvojdomov v obci</w:t>
      </w:r>
      <w:r w:rsidR="00FB7F21" w:rsidRPr="00D21CA3">
        <w:rPr>
          <w:rFonts w:ascii="Arial" w:hAnsi="Arial" w:cs="Arial"/>
          <w:sz w:val="22"/>
          <w:szCs w:val="22"/>
        </w:rPr>
        <w:t>ach</w:t>
      </w:r>
      <w:r w:rsidR="000C6F45" w:rsidRPr="00D21CA3">
        <w:rPr>
          <w:rFonts w:ascii="Arial" w:hAnsi="Arial" w:cs="Arial"/>
          <w:sz w:val="22"/>
          <w:szCs w:val="22"/>
        </w:rPr>
        <w:t xml:space="preserve"> Častá a Dubová, </w:t>
      </w:r>
      <w:r w:rsidR="00FB7F21" w:rsidRPr="00D21CA3">
        <w:rPr>
          <w:rFonts w:ascii="Arial" w:hAnsi="Arial" w:cs="Arial"/>
          <w:sz w:val="22"/>
          <w:szCs w:val="22"/>
        </w:rPr>
        <w:t> </w:t>
      </w:r>
      <w:r w:rsidR="00C8166B" w:rsidRPr="00D21CA3">
        <w:rPr>
          <w:rFonts w:ascii="Arial" w:hAnsi="Arial" w:cs="Arial"/>
          <w:sz w:val="22"/>
          <w:szCs w:val="22"/>
        </w:rPr>
        <w:t>p</w:t>
      </w:r>
      <w:r w:rsidR="00FB7F21" w:rsidRPr="00D21CA3">
        <w:rPr>
          <w:rFonts w:ascii="Arial" w:hAnsi="Arial" w:cs="Arial"/>
          <w:sz w:val="22"/>
          <w:szCs w:val="22"/>
        </w:rPr>
        <w:t xml:space="preserve">oskytnutím služby </w:t>
      </w:r>
      <w:r w:rsidR="006C7847" w:rsidRPr="00D21CA3">
        <w:rPr>
          <w:rFonts w:ascii="Arial" w:hAnsi="Arial" w:cs="Arial"/>
          <w:sz w:val="22"/>
          <w:szCs w:val="22"/>
        </w:rPr>
        <w:t xml:space="preserve">v dvoch 4-izbových bytov v Pezinku a </w:t>
      </w:r>
      <w:r w:rsidR="00FB7F21" w:rsidRPr="00D21CA3">
        <w:rPr>
          <w:rFonts w:ascii="Arial" w:hAnsi="Arial" w:cs="Arial"/>
          <w:sz w:val="22"/>
          <w:szCs w:val="22"/>
        </w:rPr>
        <w:t xml:space="preserve">v iných </w:t>
      </w:r>
      <w:r w:rsidR="00E32B4B" w:rsidRPr="00D21CA3">
        <w:rPr>
          <w:rFonts w:ascii="Arial" w:hAnsi="Arial" w:cs="Arial"/>
          <w:sz w:val="22"/>
          <w:szCs w:val="22"/>
        </w:rPr>
        <w:t xml:space="preserve">relevantných </w:t>
      </w:r>
      <w:r w:rsidR="00FB7F21" w:rsidRPr="00D21CA3">
        <w:rPr>
          <w:rFonts w:ascii="Arial" w:hAnsi="Arial" w:cs="Arial"/>
          <w:sz w:val="22"/>
          <w:szCs w:val="22"/>
        </w:rPr>
        <w:t>zariadeniach</w:t>
      </w:r>
      <w:r w:rsidR="00C8166B" w:rsidRPr="00D21CA3">
        <w:rPr>
          <w:rFonts w:ascii="Arial" w:hAnsi="Arial" w:cs="Arial"/>
          <w:sz w:val="22"/>
          <w:szCs w:val="22"/>
        </w:rPr>
        <w:t xml:space="preserve">. </w:t>
      </w:r>
    </w:p>
    <w:p w14:paraId="6717443A" w14:textId="6E5A0A53" w:rsidR="00B357D2" w:rsidRPr="00D21CA3" w:rsidRDefault="000C6F45" w:rsidP="00B357D2">
      <w:pPr>
        <w:spacing w:line="276" w:lineRule="auto"/>
        <w:ind w:firstLine="708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  <w:szCs w:val="22"/>
        </w:rPr>
        <w:t xml:space="preserve">Sociálna služba pre 12 prijímateľov sociálnej služby s vysokou mierou podpory bude poskytovaná v objekte </w:t>
      </w:r>
      <w:r w:rsidRPr="00D21CA3">
        <w:rPr>
          <w:rFonts w:ascii="Arial" w:hAnsi="Arial" w:cs="Arial"/>
          <w:b/>
          <w:sz w:val="22"/>
          <w:szCs w:val="22"/>
        </w:rPr>
        <w:t>Modra – Kráľová</w:t>
      </w:r>
      <w:r w:rsidRPr="00D21CA3">
        <w:rPr>
          <w:rFonts w:ascii="Arial" w:hAnsi="Arial" w:cs="Arial"/>
          <w:sz w:val="22"/>
          <w:szCs w:val="22"/>
        </w:rPr>
        <w:t>, v ktorom budú po rekonštrukcii vytvorené 2 samostatné bytové jednotky (každá so samostatným vchodom), miestnosti pre odborné terapie a miestnosť pre vzdelávacie a podporné aktivity. Okrem priestorov určených na poskytovanie sociálnych služieb bud</w:t>
      </w:r>
      <w:r w:rsidR="009F2C42" w:rsidRPr="00D21CA3">
        <w:rPr>
          <w:rFonts w:ascii="Arial" w:hAnsi="Arial" w:cs="Arial"/>
          <w:sz w:val="22"/>
          <w:szCs w:val="22"/>
        </w:rPr>
        <w:t>ú</w:t>
      </w:r>
      <w:r w:rsidRPr="00D21CA3">
        <w:rPr>
          <w:rFonts w:ascii="Arial" w:hAnsi="Arial" w:cs="Arial"/>
          <w:sz w:val="22"/>
          <w:szCs w:val="22"/>
        </w:rPr>
        <w:t xml:space="preserve"> </w:t>
      </w:r>
      <w:r w:rsidR="009F2C42" w:rsidRPr="00D21CA3">
        <w:rPr>
          <w:rFonts w:ascii="Arial" w:hAnsi="Arial" w:cs="Arial"/>
          <w:sz w:val="22"/>
          <w:szCs w:val="22"/>
        </w:rPr>
        <w:t>súčasťou</w:t>
      </w:r>
      <w:r w:rsidRPr="00D21CA3">
        <w:rPr>
          <w:rFonts w:ascii="Arial" w:hAnsi="Arial" w:cs="Arial"/>
          <w:sz w:val="22"/>
          <w:szCs w:val="22"/>
        </w:rPr>
        <w:t xml:space="preserve"> objekt</w:t>
      </w:r>
      <w:r w:rsidR="009F2C42" w:rsidRPr="00D21CA3">
        <w:rPr>
          <w:rFonts w:ascii="Arial" w:hAnsi="Arial" w:cs="Arial"/>
          <w:sz w:val="22"/>
          <w:szCs w:val="22"/>
        </w:rPr>
        <w:t>u</w:t>
      </w:r>
      <w:r w:rsidRPr="00D21CA3">
        <w:rPr>
          <w:rFonts w:ascii="Arial" w:hAnsi="Arial" w:cs="Arial"/>
          <w:sz w:val="22"/>
          <w:szCs w:val="22"/>
        </w:rPr>
        <w:t xml:space="preserve"> priestor</w:t>
      </w:r>
      <w:r w:rsidR="009F2C42" w:rsidRPr="00D21CA3">
        <w:rPr>
          <w:rFonts w:ascii="Arial" w:hAnsi="Arial" w:cs="Arial"/>
          <w:sz w:val="22"/>
          <w:szCs w:val="22"/>
        </w:rPr>
        <w:t>y</w:t>
      </w:r>
      <w:r w:rsidRPr="00D21CA3">
        <w:rPr>
          <w:rFonts w:ascii="Arial" w:hAnsi="Arial" w:cs="Arial"/>
          <w:sz w:val="22"/>
          <w:szCs w:val="22"/>
        </w:rPr>
        <w:t xml:space="preserve"> pre kuchyňu</w:t>
      </w:r>
      <w:r w:rsidR="00E32B4B" w:rsidRPr="00D21CA3">
        <w:rPr>
          <w:rFonts w:ascii="Arial" w:hAnsi="Arial" w:cs="Arial"/>
          <w:sz w:val="22"/>
          <w:szCs w:val="22"/>
        </w:rPr>
        <w:t xml:space="preserve">, </w:t>
      </w:r>
      <w:r w:rsidRPr="00D21CA3">
        <w:rPr>
          <w:rFonts w:ascii="Arial" w:hAnsi="Arial" w:cs="Arial"/>
          <w:sz w:val="22"/>
          <w:szCs w:val="22"/>
        </w:rPr>
        <w:t xml:space="preserve">sklady a  kancelárie pre administratívu a </w:t>
      </w:r>
      <w:r w:rsidR="009F2C42" w:rsidRPr="00D21CA3">
        <w:rPr>
          <w:rFonts w:ascii="Arial" w:hAnsi="Arial" w:cs="Arial"/>
          <w:sz w:val="22"/>
          <w:szCs w:val="22"/>
        </w:rPr>
        <w:t xml:space="preserve">ďalších </w:t>
      </w:r>
      <w:r w:rsidRPr="00D21CA3">
        <w:rPr>
          <w:rFonts w:ascii="Arial" w:hAnsi="Arial" w:cs="Arial"/>
          <w:sz w:val="22"/>
          <w:szCs w:val="22"/>
        </w:rPr>
        <w:t xml:space="preserve">zamestnancov </w:t>
      </w:r>
      <w:r w:rsidR="009F2C42" w:rsidRPr="00D21CA3">
        <w:rPr>
          <w:rFonts w:ascii="Arial" w:hAnsi="Arial" w:cs="Arial"/>
          <w:sz w:val="22"/>
          <w:szCs w:val="22"/>
        </w:rPr>
        <w:t>zariadenia</w:t>
      </w:r>
      <w:r w:rsidRPr="00D21CA3">
        <w:rPr>
          <w:rFonts w:ascii="Arial" w:hAnsi="Arial" w:cs="Arial"/>
          <w:sz w:val="22"/>
          <w:szCs w:val="22"/>
        </w:rPr>
        <w:t>. Objekt bude bezbariérový a rekonštruovaný v súlade s princípmi univerzálneho navrhovania.</w:t>
      </w:r>
    </w:p>
    <w:p w14:paraId="02A14DE6" w14:textId="77777777" w:rsidR="000C6F45" w:rsidRPr="00D21CA3" w:rsidRDefault="000C6F45" w:rsidP="00726647">
      <w:pPr>
        <w:spacing w:line="276" w:lineRule="auto"/>
        <w:ind w:firstLine="708"/>
        <w:jc w:val="both"/>
        <w:rPr>
          <w:rFonts w:ascii="Arial" w:hAnsi="Arial" w:cs="Arial"/>
          <w:sz w:val="22"/>
        </w:rPr>
      </w:pPr>
    </w:p>
    <w:p w14:paraId="01362875" w14:textId="4BA62779" w:rsidR="00087818" w:rsidRPr="00D21CA3" w:rsidRDefault="000C6F45" w:rsidP="000C6F45">
      <w:pPr>
        <w:pStyle w:val="Default"/>
        <w:spacing w:line="276" w:lineRule="auto"/>
        <w:jc w:val="both"/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</w:pPr>
      <w:r w:rsidRPr="00D21CA3"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  <w:t xml:space="preserve">Poskytovanie sociálnej služby je plánované pre maximálne 8 prijímateľov sociálnej služby </w:t>
      </w:r>
      <w:r w:rsidR="007F0BA4" w:rsidRPr="00D21CA3"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  <w:t xml:space="preserve">aj </w:t>
      </w:r>
      <w:r w:rsidRPr="00D21CA3"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  <w:t xml:space="preserve">v </w:t>
      </w:r>
      <w:r w:rsidRPr="00D21CA3">
        <w:rPr>
          <w:rFonts w:ascii="Arial" w:eastAsiaTheme="minorHAnsi" w:hAnsi="Arial" w:cs="Arial"/>
          <w:b/>
          <w:bCs/>
          <w:iCs/>
          <w:color w:val="auto"/>
          <w:sz w:val="22"/>
          <w:szCs w:val="22"/>
          <w:lang w:val="sk-SK" w:eastAsia="en-US"/>
        </w:rPr>
        <w:t>dvoch bytoch</w:t>
      </w:r>
      <w:r w:rsidRPr="00D21CA3"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  <w:t xml:space="preserve"> v</w:t>
      </w:r>
      <w:r w:rsidR="00087818" w:rsidRPr="00D21CA3"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  <w:t> </w:t>
      </w:r>
      <w:r w:rsidRPr="00D21CA3"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  <w:t>Pezinku</w:t>
      </w:r>
      <w:r w:rsidR="00087818" w:rsidRPr="00D21CA3"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  <w:t xml:space="preserve">, ktoré sú </w:t>
      </w:r>
      <w:r w:rsidR="00A10EF9" w:rsidRPr="00D21CA3"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  <w:t xml:space="preserve">navrhnuté ako </w:t>
      </w:r>
      <w:r w:rsidR="00087818" w:rsidRPr="00D21CA3"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  <w:t>bezbariérové a spĺňajú princípy univerzálneho navrhovania.</w:t>
      </w:r>
      <w:r w:rsidR="00CB7E56" w:rsidRPr="00D21CA3" w:rsidDel="00CB7E56"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  <w:t xml:space="preserve"> </w:t>
      </w:r>
    </w:p>
    <w:p w14:paraId="36233DB4" w14:textId="77777777" w:rsidR="00087818" w:rsidRPr="00D21CA3" w:rsidRDefault="00087818" w:rsidP="000C6F45">
      <w:pPr>
        <w:pStyle w:val="Default"/>
        <w:spacing w:line="276" w:lineRule="auto"/>
        <w:jc w:val="both"/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</w:pPr>
    </w:p>
    <w:p w14:paraId="0102EA88" w14:textId="0EF992E4" w:rsidR="00087818" w:rsidRPr="00D21CA3" w:rsidRDefault="00087818" w:rsidP="00087818">
      <w:pPr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Sociálna služba pre 24 prijímateľov s vysokou a strednou mierou podpory bude poskytovaná v novovybudovaných dvojdomoch v obciach Častá a Dubová so samostatnými vchodmi, </w:t>
      </w:r>
      <w:r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lastRenderedPageBreak/>
        <w:t>zariadený</w:t>
      </w:r>
      <w:r w:rsidR="002D7556"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mi</w:t>
      </w:r>
      <w:r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a dispozične riešený</w:t>
      </w:r>
      <w:r w:rsidR="002D7556"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mi</w:t>
      </w:r>
      <w:r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ako bežné domácnosti. Všetky objekty sú </w:t>
      </w:r>
      <w:r w:rsidR="00A10EF9"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navrhnuté ako </w:t>
      </w:r>
      <w:r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bezbariérové v súlade s princípmi univerzálneho navrhovania.</w:t>
      </w:r>
    </w:p>
    <w:p w14:paraId="5E4D70EE" w14:textId="0E7447D7" w:rsidR="002D7556" w:rsidRPr="00D21CA3" w:rsidRDefault="002D7556" w:rsidP="00087818">
      <w:pPr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</w:p>
    <w:p w14:paraId="67EC1BAD" w14:textId="090B381C" w:rsidR="000C6F45" w:rsidRPr="00D21CA3" w:rsidRDefault="00087818" w:rsidP="000C6F45">
      <w:pPr>
        <w:pStyle w:val="Default"/>
        <w:spacing w:line="276" w:lineRule="auto"/>
        <w:jc w:val="both"/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</w:pPr>
      <w:r w:rsidRPr="00D21CA3">
        <w:rPr>
          <w:rFonts w:ascii="Arial" w:eastAsiaTheme="minorHAnsi" w:hAnsi="Arial" w:cs="Arial"/>
          <w:bCs/>
          <w:iCs/>
          <w:color w:val="auto"/>
          <w:sz w:val="22"/>
          <w:szCs w:val="22"/>
          <w:lang w:val="sk-SK" w:eastAsia="en-US"/>
        </w:rPr>
        <w:t xml:space="preserve"> </w:t>
      </w:r>
    </w:p>
    <w:p w14:paraId="797B7B6A" w14:textId="28AF205F" w:rsidR="00470DA3" w:rsidRPr="00D21CA3" w:rsidRDefault="00470DA3" w:rsidP="00470DA3">
      <w:pPr>
        <w:spacing w:line="276" w:lineRule="auto"/>
        <w:jc w:val="both"/>
        <w:rPr>
          <w:rFonts w:ascii="Arial" w:eastAsiaTheme="minorHAnsi" w:hAnsi="Arial" w:cs="Arial"/>
          <w:bCs/>
          <w:iCs/>
          <w:color w:val="FF0000"/>
          <w:sz w:val="22"/>
          <w:szCs w:val="22"/>
          <w:lang w:eastAsia="en-US"/>
        </w:rPr>
      </w:pPr>
      <w:r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Architektonické riešeni</w:t>
      </w:r>
      <w:r w:rsidR="00087818"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a</w:t>
      </w:r>
      <w:r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</w:t>
      </w:r>
      <w:r w:rsidR="00087818"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jednotlivých objektov sa nachádza</w:t>
      </w:r>
      <w:r w:rsidR="002D7556"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jú</w:t>
      </w:r>
      <w:r w:rsidR="00087818"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v prílohe </w:t>
      </w:r>
      <w:r w:rsidR="00732119"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predkladaného materiálu</w:t>
      </w:r>
      <w:r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.</w:t>
      </w:r>
    </w:p>
    <w:p w14:paraId="113A8F04" w14:textId="77777777" w:rsidR="004779DA" w:rsidRPr="00D21CA3" w:rsidRDefault="004779DA" w:rsidP="00B357D2">
      <w:p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</w:p>
    <w:p w14:paraId="0E8D4986" w14:textId="724813E5" w:rsidR="00B357D2" w:rsidRPr="00D21CA3" w:rsidRDefault="00B357D2" w:rsidP="00B357D2">
      <w:pPr>
        <w:spacing w:line="276" w:lineRule="auto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Predpokladaný termín začatia rekonštrukcie</w:t>
      </w:r>
      <w:r w:rsidR="0046295B"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a výstavby</w:t>
      </w:r>
      <w:r w:rsidR="00A02217"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je</w:t>
      </w:r>
      <w:r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</w:t>
      </w:r>
      <w:r w:rsidR="00C263BA"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v druhej polovici roka </w:t>
      </w:r>
      <w:r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201</w:t>
      </w:r>
      <w:r w:rsidR="0046295B"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9</w:t>
      </w:r>
      <w:r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v trvaní </w:t>
      </w:r>
      <w:r w:rsidR="0046295B"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24</w:t>
      </w:r>
      <w:r w:rsidRPr="00D21CA3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mesiacov. </w:t>
      </w:r>
    </w:p>
    <w:p w14:paraId="5D4A4E94" w14:textId="77777777" w:rsidR="0046295B" w:rsidRPr="00D21CA3" w:rsidRDefault="0046295B" w:rsidP="00726647">
      <w:pPr>
        <w:pStyle w:val="Bezriadkovania"/>
        <w:spacing w:line="276" w:lineRule="auto"/>
        <w:jc w:val="both"/>
        <w:rPr>
          <w:rFonts w:ascii="Arial" w:hAnsi="Arial" w:cs="Arial"/>
          <w:bCs/>
          <w:iCs/>
        </w:rPr>
      </w:pPr>
    </w:p>
    <w:p w14:paraId="3B64866C" w14:textId="1E24358C" w:rsidR="00E4750D" w:rsidRPr="00D21CA3" w:rsidRDefault="00E4750D" w:rsidP="00726647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D21CA3">
        <w:rPr>
          <w:rFonts w:ascii="Arial" w:hAnsi="Arial" w:cs="Arial"/>
          <w:b/>
        </w:rPr>
        <w:t xml:space="preserve">Prípravné práce </w:t>
      </w:r>
      <w:r w:rsidRPr="00D21CA3">
        <w:rPr>
          <w:rFonts w:ascii="Arial" w:hAnsi="Arial" w:cs="Arial"/>
        </w:rPr>
        <w:t xml:space="preserve">prebiehajú podľa harmonogramu Akčného plánu. Projektová dokumentácia objektov </w:t>
      </w:r>
      <w:r w:rsidR="004B462E" w:rsidRPr="00D21CA3">
        <w:rPr>
          <w:rFonts w:ascii="Arial" w:hAnsi="Arial" w:cs="Arial"/>
        </w:rPr>
        <w:t xml:space="preserve">je v procese schvaľovania dotknutými orgánmi, pričom sa očakáva získanie právoplatného stavebného povolenia v priebehu mesiaca </w:t>
      </w:r>
      <w:r w:rsidR="00CB7E56" w:rsidRPr="00D21CA3">
        <w:rPr>
          <w:rFonts w:ascii="Arial" w:hAnsi="Arial" w:cs="Arial"/>
        </w:rPr>
        <w:t xml:space="preserve">november </w:t>
      </w:r>
      <w:r w:rsidR="004B462E" w:rsidRPr="00D21CA3">
        <w:rPr>
          <w:rFonts w:ascii="Arial" w:hAnsi="Arial" w:cs="Arial"/>
        </w:rPr>
        <w:t>201</w:t>
      </w:r>
      <w:r w:rsidR="0096030B" w:rsidRPr="00D21CA3">
        <w:rPr>
          <w:rFonts w:ascii="Arial" w:hAnsi="Arial" w:cs="Arial"/>
        </w:rPr>
        <w:t>8</w:t>
      </w:r>
      <w:r w:rsidR="004779DA" w:rsidRPr="00D21CA3">
        <w:rPr>
          <w:rFonts w:ascii="Arial" w:hAnsi="Arial" w:cs="Arial"/>
        </w:rPr>
        <w:t>.</w:t>
      </w:r>
    </w:p>
    <w:p w14:paraId="1A85A83D" w14:textId="77777777" w:rsidR="00E4750D" w:rsidRPr="00D21CA3" w:rsidRDefault="00E4750D" w:rsidP="00726647">
      <w:pPr>
        <w:pStyle w:val="Bezriadkovania"/>
        <w:spacing w:line="276" w:lineRule="auto"/>
        <w:jc w:val="both"/>
        <w:rPr>
          <w:rFonts w:ascii="Arial" w:hAnsi="Arial" w:cs="Arial"/>
          <w:b/>
        </w:rPr>
      </w:pPr>
    </w:p>
    <w:p w14:paraId="1493FF2F" w14:textId="0063E94C" w:rsidR="00833505" w:rsidRPr="00D21CA3" w:rsidRDefault="00833505" w:rsidP="00726647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D21CA3">
        <w:rPr>
          <w:rFonts w:ascii="Arial" w:hAnsi="Arial" w:cs="Arial"/>
          <w:b/>
        </w:rPr>
        <w:t>Výstupy</w:t>
      </w:r>
      <w:r w:rsidRPr="00D21CA3">
        <w:rPr>
          <w:rFonts w:ascii="Arial" w:hAnsi="Arial" w:cs="Arial"/>
        </w:rPr>
        <w:t xml:space="preserve">: </w:t>
      </w:r>
      <w:r w:rsidR="00D112A2" w:rsidRPr="00D21CA3">
        <w:rPr>
          <w:rFonts w:ascii="Arial" w:hAnsi="Arial" w:cs="Arial"/>
        </w:rPr>
        <w:t>transformácia a deinštitucionalizácia zariadenia s celoročnou pobytovou formou v rodinnom prostredí, úspora CO2</w:t>
      </w:r>
      <w:r w:rsidRPr="00D21CA3">
        <w:rPr>
          <w:rFonts w:ascii="Arial" w:hAnsi="Arial" w:cs="Arial"/>
        </w:rPr>
        <w:t>.</w:t>
      </w:r>
    </w:p>
    <w:p w14:paraId="27F2C3F0" w14:textId="77777777" w:rsidR="00A062D5" w:rsidRPr="00D21CA3" w:rsidRDefault="00A062D5" w:rsidP="00A062D5">
      <w:pPr>
        <w:spacing w:line="276" w:lineRule="auto"/>
        <w:jc w:val="both"/>
        <w:rPr>
          <w:rFonts w:ascii="Arial" w:hAnsi="Arial" w:cs="Arial"/>
          <w:b/>
          <w:sz w:val="22"/>
        </w:rPr>
      </w:pPr>
    </w:p>
    <w:p w14:paraId="3986E82D" w14:textId="6E2706EF" w:rsidR="00A062D5" w:rsidRPr="00D21CA3" w:rsidRDefault="00A062D5" w:rsidP="00A062D5">
      <w:pPr>
        <w:spacing w:line="276" w:lineRule="auto"/>
        <w:jc w:val="both"/>
        <w:rPr>
          <w:rFonts w:ascii="Arial" w:hAnsi="Arial" w:cs="Arial"/>
          <w:b/>
        </w:rPr>
      </w:pPr>
      <w:r w:rsidRPr="00D21CA3">
        <w:rPr>
          <w:rFonts w:ascii="Arial" w:hAnsi="Arial" w:cs="Arial"/>
          <w:b/>
          <w:sz w:val="22"/>
        </w:rPr>
        <w:t>Ciele projektu</w:t>
      </w:r>
      <w:r w:rsidRPr="00D21CA3">
        <w:rPr>
          <w:rFonts w:ascii="Arial" w:hAnsi="Arial" w:cs="Arial"/>
          <w:b/>
        </w:rPr>
        <w:t xml:space="preserve">: </w:t>
      </w:r>
    </w:p>
    <w:p w14:paraId="69DBE8E7" w14:textId="1C1FF14E" w:rsidR="007F0BA4" w:rsidRPr="00D21CA3" w:rsidRDefault="007F0BA4" w:rsidP="007F0BA4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 xml:space="preserve">Výsledkom procesu deinštitucionalizácie bude zvýšenie kvality poskytovania sociálnych služieb predovšetkým prostredníctvom zmeny prístupu pri poskytovaní sociálnych služieb a zmeny fyzického prostredia, v ktorom je sociálna služba poskytovaná. </w:t>
      </w:r>
    </w:p>
    <w:p w14:paraId="3482C83A" w14:textId="77777777" w:rsidR="007F0BA4" w:rsidRPr="00D21CA3" w:rsidRDefault="007F0BA4" w:rsidP="007F0BA4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>Zmena prístupu pri poskytovaní sociálnych služieb spočíva v zameraní poskytovania sociálnej služby na posilňovanie, aktivizáciu a rozvoj zručností prijímateľov sociálnej služby. Pri poskytovaní sociálnej služby bude kladený dôraz predovšetkým na sociálnu rehabilitáciu a maximálne využitie prirodzených zdrojov podpory v komunite.</w:t>
      </w:r>
    </w:p>
    <w:p w14:paraId="1848188A" w14:textId="77777777" w:rsidR="007F0BA4" w:rsidRPr="00D21CA3" w:rsidRDefault="007F0BA4" w:rsidP="007F0BA4">
      <w:pPr>
        <w:spacing w:line="276" w:lineRule="auto"/>
        <w:jc w:val="both"/>
        <w:rPr>
          <w:rFonts w:ascii="Arial" w:hAnsi="Arial" w:cs="Arial"/>
          <w:sz w:val="22"/>
        </w:rPr>
      </w:pPr>
      <w:r w:rsidRPr="00D21CA3">
        <w:rPr>
          <w:rFonts w:ascii="Arial" w:hAnsi="Arial" w:cs="Arial"/>
          <w:sz w:val="22"/>
        </w:rPr>
        <w:t>Zmena fyzického prostredia spočíva v poskytovaní sociálnej služby v prostredí, čo najviac podobnom prirodzenému prostrediu - domácnosti.</w:t>
      </w:r>
    </w:p>
    <w:p w14:paraId="0CB16B72" w14:textId="5691127E" w:rsidR="00833505" w:rsidRPr="00D21CA3" w:rsidRDefault="007F0BA4" w:rsidP="00726647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D21CA3">
        <w:rPr>
          <w:rFonts w:ascii="Arial" w:hAnsi="Arial" w:cs="Arial"/>
        </w:rPr>
        <w:t>Prirodzené prostredie vytvorí príležitosti na samostatné rozhodovanie, ochranu súkromia, aktívny prístup a sebarealizáciu prijímateľov sociálnej služby, čo môže viesť k zvýšeniu sebahodnotenia a sebadôvery prijímateľov.</w:t>
      </w:r>
    </w:p>
    <w:p w14:paraId="0D739ED4" w14:textId="77777777" w:rsidR="00833505" w:rsidRPr="00D21CA3" w:rsidRDefault="00833505" w:rsidP="00726647">
      <w:pPr>
        <w:pStyle w:val="Bezriadkovania"/>
        <w:spacing w:line="276" w:lineRule="auto"/>
        <w:jc w:val="both"/>
        <w:rPr>
          <w:rFonts w:ascii="Arial" w:hAnsi="Arial" w:cs="Arial"/>
          <w:b/>
        </w:rPr>
      </w:pPr>
      <w:r w:rsidRPr="00D21CA3">
        <w:rPr>
          <w:rFonts w:ascii="Arial" w:hAnsi="Arial" w:cs="Arial"/>
          <w:b/>
        </w:rPr>
        <w:t>Organizačné a finančné zabezpečenie realizácie:</w:t>
      </w:r>
    </w:p>
    <w:p w14:paraId="27A0D726" w14:textId="1DE4171D" w:rsidR="0096030B" w:rsidRPr="00D21CA3" w:rsidRDefault="0096030B" w:rsidP="0072664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P</w:t>
      </w:r>
      <w:r w:rsidR="00833505" w:rsidRPr="00D21CA3">
        <w:rPr>
          <w:rFonts w:ascii="Arial" w:hAnsi="Arial" w:cs="Arial"/>
          <w:sz w:val="22"/>
          <w:szCs w:val="22"/>
        </w:rPr>
        <w:t>ersonálne kapacity pre prípravu a realizáciu projektu sú riešené vytvorením multidisciplinárneho projektového tímu z organizačných zložiek Úradu BSK. Finančné zabezpečenie realizácie projektu je postavené na kombinovanom systéme financovania z nasledovných zdrojov: Európsky fond regionálneho rozvoja, Štátny rozpočet SR, vlastné zdroje Úradu BSK z programu 1.3 Programového rozpočtu Úradu BSK na roky 201</w:t>
      </w:r>
      <w:r w:rsidRPr="00D21CA3">
        <w:rPr>
          <w:rFonts w:ascii="Arial" w:hAnsi="Arial" w:cs="Arial"/>
          <w:sz w:val="22"/>
          <w:szCs w:val="22"/>
        </w:rPr>
        <w:t>9</w:t>
      </w:r>
      <w:r w:rsidR="00833505" w:rsidRPr="00D21CA3">
        <w:rPr>
          <w:rFonts w:ascii="Arial" w:hAnsi="Arial" w:cs="Arial"/>
          <w:sz w:val="22"/>
          <w:szCs w:val="22"/>
        </w:rPr>
        <w:t>-20</w:t>
      </w:r>
      <w:r w:rsidRPr="00D21CA3">
        <w:rPr>
          <w:rFonts w:ascii="Arial" w:hAnsi="Arial" w:cs="Arial"/>
          <w:sz w:val="22"/>
          <w:szCs w:val="22"/>
        </w:rPr>
        <w:t>20</w:t>
      </w:r>
      <w:r w:rsidR="00833505" w:rsidRPr="00D21CA3">
        <w:rPr>
          <w:rFonts w:ascii="Arial" w:hAnsi="Arial" w:cs="Arial"/>
          <w:sz w:val="22"/>
          <w:szCs w:val="22"/>
        </w:rPr>
        <w:t>. Rozpočet Bratislavského samosprávneho kraja na projekt je plánovaný vo výške</w:t>
      </w:r>
      <w:r w:rsidR="005130D3" w:rsidRPr="00D21CA3">
        <w:rPr>
          <w:rFonts w:ascii="Arial" w:hAnsi="Arial" w:cs="Arial"/>
          <w:sz w:val="22"/>
          <w:szCs w:val="22"/>
        </w:rPr>
        <w:t xml:space="preserve"> </w:t>
      </w:r>
      <w:r w:rsidR="00815487" w:rsidRPr="00D21CA3">
        <w:rPr>
          <w:rFonts w:ascii="Arial" w:hAnsi="Arial" w:cs="Arial"/>
          <w:sz w:val="22"/>
          <w:szCs w:val="22"/>
        </w:rPr>
        <w:t xml:space="preserve">4 535 144,62 </w:t>
      </w:r>
      <w:r w:rsidR="00833505" w:rsidRPr="00D21CA3">
        <w:rPr>
          <w:rFonts w:ascii="Arial" w:hAnsi="Arial" w:cs="Arial"/>
          <w:sz w:val="22"/>
          <w:szCs w:val="22"/>
        </w:rPr>
        <w:t xml:space="preserve">EUR, pri </w:t>
      </w:r>
      <w:r w:rsidR="00C90DF8" w:rsidRPr="00D21CA3">
        <w:rPr>
          <w:rFonts w:ascii="Arial" w:hAnsi="Arial" w:cs="Arial"/>
          <w:sz w:val="22"/>
          <w:szCs w:val="22"/>
        </w:rPr>
        <w:t xml:space="preserve">povinnom </w:t>
      </w:r>
      <w:r w:rsidR="00833505" w:rsidRPr="00D21CA3">
        <w:rPr>
          <w:rFonts w:ascii="Arial" w:hAnsi="Arial" w:cs="Arial"/>
          <w:sz w:val="22"/>
          <w:szCs w:val="22"/>
        </w:rPr>
        <w:t>spolufinancovaní</w:t>
      </w:r>
      <w:r w:rsidR="00C90DF8" w:rsidRPr="00D21CA3">
        <w:rPr>
          <w:rFonts w:ascii="Arial" w:hAnsi="Arial" w:cs="Arial"/>
          <w:sz w:val="22"/>
          <w:szCs w:val="22"/>
        </w:rPr>
        <w:t xml:space="preserve"> 5%</w:t>
      </w:r>
      <w:r w:rsidR="005130D3" w:rsidRPr="00D21CA3">
        <w:rPr>
          <w:rFonts w:ascii="Arial" w:hAnsi="Arial" w:cs="Arial"/>
          <w:sz w:val="22"/>
          <w:szCs w:val="22"/>
        </w:rPr>
        <w:t xml:space="preserve"> z vlastných zdrojov vo výške </w:t>
      </w:r>
      <w:r w:rsidR="008023E9" w:rsidRPr="00D21CA3">
        <w:rPr>
          <w:rFonts w:ascii="Arial" w:hAnsi="Arial" w:cs="Arial"/>
          <w:sz w:val="22"/>
          <w:szCs w:val="22"/>
        </w:rPr>
        <w:t xml:space="preserve"> </w:t>
      </w:r>
      <w:r w:rsidRPr="00D21CA3">
        <w:rPr>
          <w:rFonts w:ascii="Arial" w:hAnsi="Arial" w:cs="Arial"/>
          <w:sz w:val="22"/>
          <w:szCs w:val="22"/>
        </w:rPr>
        <w:t>22</w:t>
      </w:r>
      <w:r w:rsidR="00815487" w:rsidRPr="00D21CA3">
        <w:rPr>
          <w:rFonts w:ascii="Arial" w:hAnsi="Arial" w:cs="Arial"/>
          <w:sz w:val="22"/>
          <w:szCs w:val="22"/>
        </w:rPr>
        <w:t>6</w:t>
      </w:r>
      <w:r w:rsidRPr="00D21CA3">
        <w:rPr>
          <w:rFonts w:ascii="Arial" w:hAnsi="Arial" w:cs="Arial"/>
          <w:sz w:val="22"/>
          <w:szCs w:val="22"/>
        </w:rPr>
        <w:t xml:space="preserve"> </w:t>
      </w:r>
      <w:r w:rsidR="00815487" w:rsidRPr="00D21CA3">
        <w:rPr>
          <w:rFonts w:ascii="Arial" w:hAnsi="Arial" w:cs="Arial"/>
          <w:sz w:val="22"/>
          <w:szCs w:val="22"/>
        </w:rPr>
        <w:t>7</w:t>
      </w:r>
      <w:r w:rsidRPr="00D21CA3">
        <w:rPr>
          <w:rFonts w:ascii="Arial" w:hAnsi="Arial" w:cs="Arial"/>
          <w:sz w:val="22"/>
          <w:szCs w:val="22"/>
        </w:rPr>
        <w:t>5</w:t>
      </w:r>
      <w:r w:rsidR="00815487" w:rsidRPr="00D21CA3">
        <w:rPr>
          <w:rFonts w:ascii="Arial" w:hAnsi="Arial" w:cs="Arial"/>
          <w:sz w:val="22"/>
          <w:szCs w:val="22"/>
        </w:rPr>
        <w:t>7</w:t>
      </w:r>
      <w:r w:rsidR="00B37604" w:rsidRPr="00D21CA3">
        <w:rPr>
          <w:rFonts w:ascii="Arial" w:hAnsi="Arial" w:cs="Arial"/>
          <w:sz w:val="22"/>
          <w:szCs w:val="22"/>
        </w:rPr>
        <w:t>,</w:t>
      </w:r>
      <w:r w:rsidR="00815487" w:rsidRPr="00D21CA3">
        <w:rPr>
          <w:rFonts w:ascii="Arial" w:hAnsi="Arial" w:cs="Arial"/>
          <w:sz w:val="22"/>
          <w:szCs w:val="22"/>
        </w:rPr>
        <w:t>23</w:t>
      </w:r>
      <w:r w:rsidR="005130D3" w:rsidRPr="00D21CA3">
        <w:rPr>
          <w:rFonts w:ascii="Arial" w:hAnsi="Arial" w:cs="Arial"/>
          <w:sz w:val="22"/>
          <w:szCs w:val="22"/>
        </w:rPr>
        <w:t xml:space="preserve"> </w:t>
      </w:r>
      <w:r w:rsidR="00833505" w:rsidRPr="00D21CA3">
        <w:rPr>
          <w:rFonts w:ascii="Arial" w:hAnsi="Arial" w:cs="Arial"/>
          <w:sz w:val="22"/>
          <w:szCs w:val="22"/>
        </w:rPr>
        <w:t>EUR</w:t>
      </w:r>
      <w:r w:rsidR="00C90DF8" w:rsidRPr="00D21CA3">
        <w:rPr>
          <w:rFonts w:ascii="Arial" w:hAnsi="Arial" w:cs="Arial"/>
          <w:sz w:val="22"/>
          <w:szCs w:val="22"/>
        </w:rPr>
        <w:t xml:space="preserve">. </w:t>
      </w:r>
    </w:p>
    <w:p w14:paraId="606AA61E" w14:textId="6FDC1B4E" w:rsidR="0096030B" w:rsidRPr="00D21CA3" w:rsidRDefault="00833505" w:rsidP="0072664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Výška nenávratného finančného príspevku z Európskeho fondu regionálneho rozvoja predstavuje</w:t>
      </w:r>
      <w:r w:rsidR="0096030B" w:rsidRPr="00D21CA3">
        <w:rPr>
          <w:rFonts w:ascii="Arial" w:hAnsi="Arial" w:cs="Arial"/>
          <w:sz w:val="22"/>
          <w:szCs w:val="22"/>
        </w:rPr>
        <w:t xml:space="preserve"> </w:t>
      </w:r>
      <w:r w:rsidR="00815487" w:rsidRPr="00D21CA3">
        <w:rPr>
          <w:rFonts w:ascii="Arial" w:hAnsi="Arial" w:cs="Arial"/>
          <w:sz w:val="22"/>
          <w:szCs w:val="22"/>
        </w:rPr>
        <w:t xml:space="preserve">2 267 572,31 </w:t>
      </w:r>
      <w:r w:rsidRPr="00D21CA3">
        <w:rPr>
          <w:rFonts w:ascii="Arial" w:hAnsi="Arial" w:cs="Arial"/>
          <w:sz w:val="22"/>
          <w:szCs w:val="22"/>
        </w:rPr>
        <w:t xml:space="preserve">EUR. </w:t>
      </w:r>
    </w:p>
    <w:p w14:paraId="7673BA84" w14:textId="359FA943" w:rsidR="00833505" w:rsidRPr="00D21CA3" w:rsidRDefault="00833505" w:rsidP="0072664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>Výška finančného príspevku zo štátneho rozpočtu SR predstavuje</w:t>
      </w:r>
      <w:r w:rsidR="0096030B" w:rsidRPr="00D21CA3">
        <w:rPr>
          <w:rFonts w:ascii="Arial" w:hAnsi="Arial" w:cs="Arial"/>
          <w:sz w:val="22"/>
          <w:szCs w:val="22"/>
        </w:rPr>
        <w:t xml:space="preserve"> </w:t>
      </w:r>
      <w:r w:rsidR="00815487" w:rsidRPr="00D21CA3">
        <w:rPr>
          <w:rFonts w:ascii="Arial" w:hAnsi="Arial" w:cs="Arial"/>
          <w:sz w:val="22"/>
          <w:szCs w:val="22"/>
        </w:rPr>
        <w:t xml:space="preserve">2 040 815,08 </w:t>
      </w:r>
      <w:r w:rsidRPr="00D21CA3">
        <w:rPr>
          <w:rFonts w:ascii="Arial" w:hAnsi="Arial" w:cs="Arial"/>
          <w:sz w:val="22"/>
          <w:szCs w:val="22"/>
        </w:rPr>
        <w:t xml:space="preserve"> EUR. </w:t>
      </w:r>
    </w:p>
    <w:p w14:paraId="50C75030" w14:textId="5ADDDEDD" w:rsidR="00F5469B" w:rsidRPr="00D21CA3" w:rsidRDefault="001A5DB1" w:rsidP="0072664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sz w:val="22"/>
          <w:szCs w:val="22"/>
        </w:rPr>
        <w:t xml:space="preserve">Pre úspešný proces deinštitucionalizácie </w:t>
      </w:r>
      <w:r w:rsidR="00E11390" w:rsidRPr="00D21CA3">
        <w:rPr>
          <w:rFonts w:ascii="Arial" w:hAnsi="Arial" w:cs="Arial"/>
          <w:sz w:val="22"/>
          <w:szCs w:val="22"/>
        </w:rPr>
        <w:t>je nevyhnutné</w:t>
      </w:r>
      <w:r w:rsidRPr="00D21CA3">
        <w:rPr>
          <w:rFonts w:ascii="Arial" w:hAnsi="Arial" w:cs="Arial"/>
          <w:sz w:val="22"/>
          <w:szCs w:val="22"/>
        </w:rPr>
        <w:t xml:space="preserve"> vyčleniť vlastné finančné prostriedky na materiálno-technické </w:t>
      </w:r>
      <w:r w:rsidR="00A02217" w:rsidRPr="00D21CA3">
        <w:rPr>
          <w:rFonts w:ascii="Arial" w:hAnsi="Arial" w:cs="Arial"/>
          <w:sz w:val="22"/>
          <w:szCs w:val="22"/>
        </w:rPr>
        <w:t>a</w:t>
      </w:r>
      <w:r w:rsidRPr="00D21CA3">
        <w:rPr>
          <w:rFonts w:ascii="Arial" w:hAnsi="Arial" w:cs="Arial"/>
          <w:sz w:val="22"/>
          <w:szCs w:val="22"/>
        </w:rPr>
        <w:t xml:space="preserve"> interiérové vybavenie, teda samostatné hnuteľné veci a súbory hnuteľných vecí, ktoré nie sú so stavbou pevne spojené.</w:t>
      </w:r>
      <w:r w:rsidR="00E11390" w:rsidRPr="00D21CA3">
        <w:rPr>
          <w:rFonts w:ascii="Arial" w:hAnsi="Arial" w:cs="Arial"/>
          <w:sz w:val="22"/>
          <w:szCs w:val="22"/>
        </w:rPr>
        <w:t xml:space="preserve"> Uvedený typ výdavkov sa nenachádza v skupine oprávnených výdavkov IROP.</w:t>
      </w:r>
    </w:p>
    <w:p w14:paraId="78F3A3AC" w14:textId="77777777" w:rsidR="00E11390" w:rsidRPr="00D21CA3" w:rsidRDefault="00E11390" w:rsidP="00726647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5C338F" w14:textId="68BF2E54" w:rsidR="00833505" w:rsidRPr="00D21CA3" w:rsidRDefault="00833505" w:rsidP="0072664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D21CA3">
        <w:rPr>
          <w:rFonts w:ascii="Arial" w:hAnsi="Arial" w:cs="Arial"/>
          <w:b/>
          <w:sz w:val="22"/>
          <w:szCs w:val="22"/>
        </w:rPr>
        <w:t>Zodpovedný za predloženie</w:t>
      </w:r>
      <w:r w:rsidR="008A2B44" w:rsidRPr="00D21CA3">
        <w:rPr>
          <w:rFonts w:ascii="Arial" w:hAnsi="Arial" w:cs="Arial"/>
          <w:b/>
          <w:sz w:val="22"/>
          <w:szCs w:val="22"/>
        </w:rPr>
        <w:t xml:space="preserve"> žiadosti o NFP</w:t>
      </w:r>
      <w:r w:rsidRPr="00D21CA3">
        <w:rPr>
          <w:rFonts w:ascii="Arial" w:hAnsi="Arial" w:cs="Arial"/>
          <w:b/>
          <w:sz w:val="22"/>
          <w:szCs w:val="22"/>
        </w:rPr>
        <w:t>:</w:t>
      </w:r>
      <w:r w:rsidRPr="00D21CA3">
        <w:rPr>
          <w:rFonts w:ascii="Arial" w:hAnsi="Arial" w:cs="Arial"/>
          <w:sz w:val="22"/>
          <w:szCs w:val="22"/>
        </w:rPr>
        <w:t xml:space="preserve"> Odbor stratégie, územného rozvoja a riadenia projektov</w:t>
      </w:r>
    </w:p>
    <w:p w14:paraId="7663BDAE" w14:textId="6A784982" w:rsidR="00833505" w:rsidRPr="00D21CA3" w:rsidRDefault="00E11390" w:rsidP="00833505">
      <w:pPr>
        <w:rPr>
          <w:rFonts w:ascii="Arial" w:hAnsi="Arial" w:cs="Arial"/>
          <w:b/>
          <w:sz w:val="22"/>
        </w:rPr>
      </w:pPr>
      <w:r w:rsidRPr="00D21CA3">
        <w:rPr>
          <w:rFonts w:ascii="Arial" w:hAnsi="Arial" w:cs="Arial"/>
          <w:b/>
          <w:sz w:val="22"/>
          <w:szCs w:val="22"/>
        </w:rPr>
        <w:t>Zodpovedný za obsahovú náplň projektu:</w:t>
      </w:r>
      <w:r w:rsidRPr="00D21CA3">
        <w:rPr>
          <w:rFonts w:ascii="Arial" w:hAnsi="Arial" w:cs="Arial"/>
          <w:sz w:val="22"/>
          <w:szCs w:val="22"/>
        </w:rPr>
        <w:t xml:space="preserve"> Odbor sociálnych vecí</w:t>
      </w:r>
    </w:p>
    <w:p w14:paraId="5E58077F" w14:textId="1EA8990E" w:rsidR="00833505" w:rsidRPr="00D21CA3" w:rsidRDefault="00833505" w:rsidP="0083567F">
      <w:pPr>
        <w:spacing w:after="200" w:line="276" w:lineRule="auto"/>
        <w:rPr>
          <w:rFonts w:ascii="Arial" w:hAnsi="Arial" w:cs="Arial"/>
          <w:b/>
          <w:color w:val="C00000"/>
          <w:sz w:val="22"/>
        </w:rPr>
      </w:pPr>
      <w:r w:rsidRPr="00D21CA3">
        <w:rPr>
          <w:rFonts w:ascii="Arial" w:hAnsi="Arial" w:cs="Arial"/>
          <w:b/>
          <w:sz w:val="22"/>
        </w:rPr>
        <w:br w:type="page"/>
      </w:r>
      <w:r w:rsidRPr="00D21CA3">
        <w:rPr>
          <w:rFonts w:ascii="Arial" w:hAnsi="Arial" w:cs="Arial"/>
          <w:b/>
          <w:color w:val="C00000"/>
          <w:sz w:val="22"/>
        </w:rPr>
        <w:lastRenderedPageBreak/>
        <w:t>Projektový list</w:t>
      </w:r>
    </w:p>
    <w:p w14:paraId="7224742B" w14:textId="425DA354" w:rsidR="00833505" w:rsidRPr="00D21CA3" w:rsidRDefault="00833505" w:rsidP="00833505">
      <w:pPr>
        <w:pStyle w:val="Nadpis3"/>
        <w:jc w:val="both"/>
        <w:rPr>
          <w:rFonts w:ascii="Arial" w:hAnsi="Arial" w:cs="Arial"/>
          <w:color w:val="2E74B5" w:themeColor="accent1" w:themeShade="BF"/>
          <w:sz w:val="22"/>
          <w:szCs w:val="25"/>
        </w:rPr>
      </w:pPr>
      <w:r w:rsidRPr="00D21CA3">
        <w:rPr>
          <w:rFonts w:ascii="Arial" w:hAnsi="Arial" w:cs="Arial"/>
          <w:color w:val="2E74B5" w:themeColor="accent1" w:themeShade="BF"/>
          <w:sz w:val="22"/>
          <w:szCs w:val="25"/>
        </w:rPr>
        <w:t xml:space="preserve">Projekt </w:t>
      </w:r>
      <w:r w:rsidR="00D45A5F" w:rsidRPr="00D21CA3">
        <w:rPr>
          <w:rFonts w:ascii="Arial" w:hAnsi="Arial" w:cs="Arial"/>
          <w:color w:val="2E74B5" w:themeColor="accent1" w:themeShade="BF"/>
          <w:sz w:val="22"/>
        </w:rPr>
        <w:t>„DSS a ZP</w:t>
      </w:r>
      <w:r w:rsidR="0046295B" w:rsidRPr="00D21CA3">
        <w:rPr>
          <w:rFonts w:ascii="Arial" w:hAnsi="Arial" w:cs="Arial"/>
          <w:color w:val="2E74B5" w:themeColor="accent1" w:themeShade="BF"/>
          <w:sz w:val="22"/>
        </w:rPr>
        <w:t>B</w:t>
      </w:r>
      <w:r w:rsidR="00D45A5F" w:rsidRPr="00D21CA3">
        <w:rPr>
          <w:rFonts w:ascii="Arial" w:hAnsi="Arial" w:cs="Arial"/>
          <w:color w:val="2E74B5" w:themeColor="accent1" w:themeShade="BF"/>
          <w:sz w:val="22"/>
        </w:rPr>
        <w:t xml:space="preserve"> </w:t>
      </w:r>
      <w:r w:rsidR="0046295B" w:rsidRPr="00D21CA3">
        <w:rPr>
          <w:rFonts w:ascii="Arial" w:hAnsi="Arial" w:cs="Arial"/>
          <w:color w:val="2E74B5" w:themeColor="accent1" w:themeShade="BF"/>
          <w:sz w:val="22"/>
        </w:rPr>
        <w:t>MEREMA</w:t>
      </w:r>
      <w:r w:rsidR="00D45A5F" w:rsidRPr="00D21CA3">
        <w:rPr>
          <w:rFonts w:ascii="Arial" w:hAnsi="Arial" w:cs="Arial"/>
          <w:color w:val="2E74B5" w:themeColor="accent1" w:themeShade="BF"/>
          <w:sz w:val="22"/>
        </w:rPr>
        <w:t>“</w:t>
      </w:r>
      <w:r w:rsidRPr="00D21CA3">
        <w:rPr>
          <w:rFonts w:ascii="Arial" w:hAnsi="Arial" w:cs="Arial"/>
          <w:color w:val="2E74B5" w:themeColor="accent1" w:themeShade="BF"/>
          <w:sz w:val="22"/>
          <w:szCs w:val="25"/>
        </w:rPr>
        <w:t xml:space="preserve"> – </w:t>
      </w:r>
      <w:r w:rsidR="00D45A5F" w:rsidRPr="00D21CA3">
        <w:rPr>
          <w:rFonts w:ascii="Arial" w:hAnsi="Arial" w:cs="Arial"/>
          <w:color w:val="2E74B5" w:themeColor="accent1" w:themeShade="BF"/>
          <w:sz w:val="22"/>
        </w:rPr>
        <w:t xml:space="preserve">Podpora deinštitucionalizácie </w:t>
      </w:r>
      <w:r w:rsidR="00AB5D85" w:rsidRPr="00D21CA3">
        <w:rPr>
          <w:rFonts w:ascii="Arial" w:hAnsi="Arial" w:cs="Arial"/>
          <w:color w:val="2E74B5" w:themeColor="accent1" w:themeShade="BF"/>
          <w:sz w:val="22"/>
        </w:rPr>
        <w:t xml:space="preserve">zariadení </w:t>
      </w:r>
      <w:r w:rsidR="00D45A5F" w:rsidRPr="00D21CA3">
        <w:rPr>
          <w:rFonts w:ascii="Arial" w:hAnsi="Arial" w:cs="Arial"/>
          <w:color w:val="2E74B5" w:themeColor="accent1" w:themeShade="BF"/>
          <w:sz w:val="22"/>
        </w:rPr>
        <w:t>sociálnych služieb v</w:t>
      </w:r>
      <w:r w:rsidR="0046295B" w:rsidRPr="00D21CA3">
        <w:rPr>
          <w:rFonts w:ascii="Arial" w:hAnsi="Arial" w:cs="Arial"/>
          <w:color w:val="2E74B5" w:themeColor="accent1" w:themeShade="BF"/>
          <w:sz w:val="22"/>
        </w:rPr>
        <w:t> okrese Pezinok</w:t>
      </w:r>
    </w:p>
    <w:p w14:paraId="7B897813" w14:textId="77777777" w:rsidR="00833505" w:rsidRPr="00D21CA3" w:rsidRDefault="00833505" w:rsidP="00833505">
      <w:pPr>
        <w:spacing w:line="276" w:lineRule="auto"/>
        <w:rPr>
          <w:rFonts w:ascii="Arial" w:hAnsi="Arial" w:cs="Arial"/>
          <w:sz w:val="20"/>
          <w:szCs w:val="20"/>
        </w:rPr>
      </w:pPr>
      <w:r w:rsidRPr="00D21CA3">
        <w:rPr>
          <w:rStyle w:val="Nadpis4Char"/>
          <w:rFonts w:cs="Arial"/>
          <w:color w:val="auto"/>
          <w:sz w:val="20"/>
          <w:szCs w:val="20"/>
        </w:rPr>
        <w:t>Operačný program:</w:t>
      </w:r>
      <w:r w:rsidRPr="00D21CA3">
        <w:rPr>
          <w:rStyle w:val="Nadpis4Char"/>
          <w:rFonts w:cs="Arial"/>
          <w:color w:val="auto"/>
          <w:sz w:val="20"/>
          <w:szCs w:val="20"/>
        </w:rPr>
        <w:tab/>
      </w:r>
      <w:r w:rsidR="00D36057" w:rsidRPr="00D21CA3">
        <w:rPr>
          <w:rStyle w:val="Nadpis4Char"/>
          <w:rFonts w:cs="Arial"/>
          <w:color w:val="auto"/>
          <w:sz w:val="20"/>
          <w:szCs w:val="20"/>
        </w:rPr>
        <w:t xml:space="preserve">      </w:t>
      </w:r>
      <w:r w:rsidRPr="00D21CA3">
        <w:rPr>
          <w:rStyle w:val="Nadpis4Char"/>
          <w:rFonts w:cs="Arial"/>
          <w:color w:val="auto"/>
          <w:sz w:val="20"/>
          <w:szCs w:val="20"/>
        </w:rPr>
        <w:t xml:space="preserve">Integrovaný regionálny operačný program (IROP) </w:t>
      </w:r>
      <w:r w:rsidRPr="00D21CA3">
        <w:rPr>
          <w:rFonts w:ascii="Arial" w:hAnsi="Arial" w:cs="Arial"/>
          <w:b/>
          <w:sz w:val="20"/>
          <w:szCs w:val="20"/>
        </w:rPr>
        <w:t>2014 - 2020</w:t>
      </w:r>
    </w:p>
    <w:p w14:paraId="63D064D1" w14:textId="77777777" w:rsidR="00833505" w:rsidRPr="00D21CA3" w:rsidRDefault="00833505" w:rsidP="00D3605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21CA3">
        <w:rPr>
          <w:rStyle w:val="Siln"/>
          <w:rFonts w:ascii="Arial" w:hAnsi="Arial" w:cs="Arial"/>
          <w:sz w:val="20"/>
          <w:szCs w:val="20"/>
        </w:rPr>
        <w:t>Prioritná os 2:</w:t>
      </w:r>
      <w:r w:rsidRPr="00D21CA3">
        <w:rPr>
          <w:rStyle w:val="Siln"/>
          <w:rFonts w:ascii="Arial" w:hAnsi="Arial" w:cs="Arial"/>
          <w:sz w:val="20"/>
          <w:szCs w:val="20"/>
        </w:rPr>
        <w:tab/>
      </w:r>
      <w:r w:rsidRPr="00D21CA3">
        <w:rPr>
          <w:rStyle w:val="Siln"/>
          <w:rFonts w:ascii="Arial" w:hAnsi="Arial" w:cs="Arial"/>
          <w:sz w:val="20"/>
          <w:szCs w:val="20"/>
        </w:rPr>
        <w:tab/>
      </w:r>
      <w:r w:rsidR="00D36057" w:rsidRPr="00D21CA3">
        <w:rPr>
          <w:rStyle w:val="Siln"/>
          <w:rFonts w:ascii="Arial" w:hAnsi="Arial" w:cs="Arial"/>
          <w:sz w:val="20"/>
          <w:szCs w:val="20"/>
        </w:rPr>
        <w:t xml:space="preserve">      </w:t>
      </w:r>
      <w:r w:rsidRPr="00D21CA3">
        <w:rPr>
          <w:rFonts w:ascii="Arial" w:hAnsi="Arial" w:cs="Arial"/>
          <w:sz w:val="20"/>
          <w:szCs w:val="20"/>
        </w:rPr>
        <w:t>„Ľahší prístup k efektívnejším a kvalitnejším verejným službám“</w:t>
      </w:r>
    </w:p>
    <w:p w14:paraId="4CB87FC4" w14:textId="77777777" w:rsidR="001F1D80" w:rsidRPr="00D21CA3" w:rsidRDefault="001F1D80" w:rsidP="00D36057">
      <w:pPr>
        <w:spacing w:line="276" w:lineRule="auto"/>
        <w:ind w:left="2124" w:hanging="2124"/>
        <w:jc w:val="both"/>
        <w:rPr>
          <w:rStyle w:val="Siln"/>
          <w:rFonts w:ascii="Arial" w:hAnsi="Arial" w:cs="Arial"/>
          <w:sz w:val="20"/>
          <w:szCs w:val="20"/>
        </w:rPr>
      </w:pPr>
      <w:r w:rsidRPr="00D21CA3">
        <w:rPr>
          <w:rStyle w:val="Siln"/>
          <w:rFonts w:ascii="Arial" w:hAnsi="Arial" w:cs="Arial"/>
          <w:sz w:val="20"/>
          <w:szCs w:val="20"/>
        </w:rPr>
        <w:t>Investičná priorita 2.1</w:t>
      </w:r>
      <w:r w:rsidRPr="00D21CA3">
        <w:rPr>
          <w:rStyle w:val="Siln"/>
          <w:bCs w:val="0"/>
          <w:sz w:val="20"/>
          <w:szCs w:val="20"/>
        </w:rPr>
        <w:t xml:space="preserve">   </w:t>
      </w:r>
      <w:r w:rsidRPr="00D21CA3">
        <w:rPr>
          <w:rFonts w:ascii="Arial" w:hAnsi="Arial" w:cs="Arial"/>
          <w:bCs/>
        </w:rPr>
        <w:t xml:space="preserve"> </w:t>
      </w:r>
      <w:r w:rsidRPr="00D21CA3">
        <w:rPr>
          <w:rFonts w:ascii="Arial" w:hAnsi="Arial" w:cs="Arial"/>
          <w:sz w:val="20"/>
          <w:szCs w:val="20"/>
        </w:rPr>
        <w:t>„Investície do zdravotníckej a sociálnej infraštruktúry, ktoré prispievajú k celoštátnemu, regionálnemu a miestnemu rozvoju, znižujú nerovnosť z hľadiska zdravotného postavenia, podporujú sociálne začleňovanie prostredníctvom lepšieho prístupu k sociálnym, kultúrnym a rekreačným službám a prechod z inštitucionálnych služieb na komunitné“</w:t>
      </w:r>
    </w:p>
    <w:p w14:paraId="5D0A53E0" w14:textId="77777777" w:rsidR="00833505" w:rsidRPr="00D21CA3" w:rsidRDefault="00833505" w:rsidP="00D36057">
      <w:pPr>
        <w:spacing w:line="276" w:lineRule="auto"/>
        <w:ind w:left="2124" w:hanging="2124"/>
        <w:jc w:val="both"/>
        <w:rPr>
          <w:rFonts w:ascii="Arial" w:hAnsi="Arial" w:cs="Arial"/>
          <w:sz w:val="20"/>
          <w:szCs w:val="20"/>
        </w:rPr>
      </w:pPr>
      <w:r w:rsidRPr="00D21CA3">
        <w:rPr>
          <w:rStyle w:val="Siln"/>
          <w:rFonts w:ascii="Arial" w:hAnsi="Arial" w:cs="Arial"/>
          <w:sz w:val="20"/>
          <w:szCs w:val="20"/>
        </w:rPr>
        <w:t>Š</w:t>
      </w:r>
      <w:r w:rsidR="008A2B44" w:rsidRPr="00D21CA3">
        <w:rPr>
          <w:rStyle w:val="Siln"/>
          <w:rFonts w:ascii="Arial" w:hAnsi="Arial" w:cs="Arial"/>
          <w:sz w:val="20"/>
          <w:szCs w:val="20"/>
        </w:rPr>
        <w:t>pecifický cieľ</w:t>
      </w:r>
      <w:r w:rsidRPr="00D21CA3">
        <w:rPr>
          <w:rStyle w:val="Siln"/>
          <w:rFonts w:ascii="Arial" w:hAnsi="Arial" w:cs="Arial"/>
          <w:sz w:val="20"/>
          <w:szCs w:val="20"/>
        </w:rPr>
        <w:t xml:space="preserve"> 2.</w:t>
      </w:r>
      <w:r w:rsidR="004A4D36" w:rsidRPr="00D21CA3">
        <w:rPr>
          <w:rStyle w:val="Siln"/>
          <w:rFonts w:ascii="Arial" w:hAnsi="Arial" w:cs="Arial"/>
          <w:sz w:val="20"/>
          <w:szCs w:val="20"/>
        </w:rPr>
        <w:t>1</w:t>
      </w:r>
      <w:r w:rsidRPr="00D21CA3">
        <w:rPr>
          <w:rStyle w:val="Siln"/>
          <w:rFonts w:ascii="Arial" w:hAnsi="Arial" w:cs="Arial"/>
          <w:sz w:val="20"/>
          <w:szCs w:val="20"/>
        </w:rPr>
        <w:t>.</w:t>
      </w:r>
      <w:r w:rsidR="004A4D36" w:rsidRPr="00D21CA3">
        <w:rPr>
          <w:rStyle w:val="Siln"/>
          <w:rFonts w:ascii="Arial" w:hAnsi="Arial" w:cs="Arial"/>
          <w:sz w:val="20"/>
          <w:szCs w:val="20"/>
        </w:rPr>
        <w:t>1</w:t>
      </w:r>
      <w:r w:rsidRPr="00D21CA3">
        <w:rPr>
          <w:rStyle w:val="Siln"/>
          <w:rFonts w:ascii="Arial" w:hAnsi="Arial" w:cs="Arial"/>
          <w:sz w:val="20"/>
          <w:szCs w:val="20"/>
        </w:rPr>
        <w:t xml:space="preserve">: </w:t>
      </w:r>
      <w:r w:rsidRPr="00D21CA3">
        <w:rPr>
          <w:rStyle w:val="Siln"/>
          <w:rFonts w:ascii="Arial" w:hAnsi="Arial" w:cs="Arial"/>
          <w:sz w:val="20"/>
          <w:szCs w:val="20"/>
        </w:rPr>
        <w:tab/>
      </w:r>
      <w:r w:rsidRPr="00D21CA3">
        <w:rPr>
          <w:rFonts w:ascii="Arial" w:hAnsi="Arial" w:cs="Arial"/>
          <w:sz w:val="20"/>
          <w:szCs w:val="20"/>
        </w:rPr>
        <w:t>„</w:t>
      </w:r>
      <w:r w:rsidR="004A4D36" w:rsidRPr="00D21CA3">
        <w:rPr>
          <w:rFonts w:ascii="Arial" w:hAnsi="Arial" w:cs="Arial"/>
          <w:sz w:val="20"/>
          <w:szCs w:val="20"/>
        </w:rPr>
        <w:t>Podporiť prechod poskytovania sociálnych služieb a zabezpečenia výkonu opatrení sociálnoprávnej ochrany detí a sociálnej kurately v zariadení z inštitucionálnej formy na komunitnú a podporiť rozvoj služieb starostlivosti o dieťa do troch rokov veku na komunitnej úrovni</w:t>
      </w:r>
      <w:r w:rsidRPr="00D21CA3">
        <w:rPr>
          <w:rFonts w:ascii="Arial" w:hAnsi="Arial" w:cs="Arial"/>
          <w:sz w:val="20"/>
          <w:szCs w:val="20"/>
        </w:rPr>
        <w:t>“</w:t>
      </w:r>
    </w:p>
    <w:p w14:paraId="704091C3" w14:textId="77777777" w:rsidR="00833505" w:rsidRPr="00D21CA3" w:rsidRDefault="00833505" w:rsidP="00833505">
      <w:pPr>
        <w:pStyle w:val="Nadpis4"/>
        <w:spacing w:before="240"/>
        <w:jc w:val="both"/>
        <w:rPr>
          <w:rFonts w:cs="Arial"/>
          <w:color w:val="auto"/>
          <w:sz w:val="20"/>
          <w:szCs w:val="20"/>
        </w:rPr>
      </w:pPr>
      <w:r w:rsidRPr="00D21CA3">
        <w:rPr>
          <w:rFonts w:cs="Arial"/>
          <w:color w:val="auto"/>
          <w:sz w:val="20"/>
          <w:szCs w:val="20"/>
        </w:rPr>
        <w:t xml:space="preserve">Hlavný cieľ projektu:  </w:t>
      </w:r>
    </w:p>
    <w:p w14:paraId="7824DA6D" w14:textId="77777777" w:rsidR="00F642A7" w:rsidRPr="00D21CA3" w:rsidRDefault="00F642A7" w:rsidP="0017594A">
      <w:pPr>
        <w:pStyle w:val="Odsekzoznamu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21CA3">
        <w:rPr>
          <w:rFonts w:ascii="Arial" w:hAnsi="Arial" w:cs="Arial"/>
          <w:sz w:val="20"/>
          <w:szCs w:val="20"/>
        </w:rPr>
        <w:t xml:space="preserve">zvýšenie kvality poskytovania sociálnych služieb prostredníctvom zmeny prístupu pri poskytovaní sociálnych služieb </w:t>
      </w:r>
      <w:r w:rsidR="00E4750D" w:rsidRPr="00D21CA3">
        <w:rPr>
          <w:rFonts w:ascii="Arial" w:hAnsi="Arial" w:cs="Arial"/>
          <w:sz w:val="20"/>
          <w:szCs w:val="20"/>
        </w:rPr>
        <w:t>a zmeny</w:t>
      </w:r>
      <w:r w:rsidRPr="00D21CA3">
        <w:rPr>
          <w:rFonts w:ascii="Arial" w:hAnsi="Arial" w:cs="Arial"/>
          <w:sz w:val="20"/>
          <w:szCs w:val="20"/>
        </w:rPr>
        <w:t xml:space="preserve"> fyzického prostredia</w:t>
      </w:r>
      <w:r w:rsidR="00E4750D" w:rsidRPr="00D21CA3">
        <w:rPr>
          <w:rFonts w:ascii="Arial" w:hAnsi="Arial" w:cs="Arial"/>
          <w:sz w:val="20"/>
          <w:szCs w:val="20"/>
        </w:rPr>
        <w:t xml:space="preserve">, v ktorom je </w:t>
      </w:r>
      <w:r w:rsidRPr="00D21CA3">
        <w:rPr>
          <w:rFonts w:ascii="Arial" w:hAnsi="Arial" w:cs="Arial"/>
          <w:sz w:val="20"/>
          <w:szCs w:val="20"/>
        </w:rPr>
        <w:t>sociáln</w:t>
      </w:r>
      <w:r w:rsidR="00E4750D" w:rsidRPr="00D21CA3">
        <w:rPr>
          <w:rFonts w:ascii="Arial" w:hAnsi="Arial" w:cs="Arial"/>
          <w:sz w:val="20"/>
          <w:szCs w:val="20"/>
        </w:rPr>
        <w:t>a služba poskytovaná</w:t>
      </w:r>
      <w:r w:rsidRPr="00D21CA3">
        <w:rPr>
          <w:rFonts w:ascii="Arial" w:hAnsi="Arial" w:cs="Arial"/>
          <w:sz w:val="20"/>
          <w:szCs w:val="20"/>
        </w:rPr>
        <w:t xml:space="preserve"> </w:t>
      </w:r>
    </w:p>
    <w:p w14:paraId="38DC79B7" w14:textId="77777777" w:rsidR="00E4750D" w:rsidRPr="00D21CA3" w:rsidRDefault="00E4750D" w:rsidP="00E4750D">
      <w:pPr>
        <w:pStyle w:val="Odsekzoznamu"/>
        <w:rPr>
          <w:rFonts w:ascii="Arial" w:hAnsi="Arial" w:cs="Arial"/>
          <w:sz w:val="20"/>
          <w:szCs w:val="20"/>
        </w:rPr>
      </w:pPr>
    </w:p>
    <w:p w14:paraId="7D362D87" w14:textId="77777777" w:rsidR="00833505" w:rsidRPr="00D21CA3" w:rsidRDefault="00833505" w:rsidP="00833505">
      <w:pPr>
        <w:pStyle w:val="Nadpis4"/>
        <w:jc w:val="both"/>
        <w:rPr>
          <w:rFonts w:cs="Arial"/>
          <w:color w:val="auto"/>
          <w:sz w:val="20"/>
          <w:szCs w:val="20"/>
        </w:rPr>
      </w:pPr>
      <w:r w:rsidRPr="00D21CA3">
        <w:rPr>
          <w:rFonts w:cs="Arial"/>
          <w:color w:val="auto"/>
          <w:sz w:val="20"/>
          <w:szCs w:val="20"/>
        </w:rPr>
        <w:t xml:space="preserve">Prínos projektu pre BSK: </w:t>
      </w:r>
    </w:p>
    <w:p w14:paraId="227DA242" w14:textId="77777777" w:rsidR="0030214A" w:rsidRPr="00D21CA3" w:rsidRDefault="0030214A" w:rsidP="0030214A">
      <w:pPr>
        <w:pStyle w:val="Odsekzoznamu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21CA3">
        <w:rPr>
          <w:rFonts w:ascii="Arial" w:hAnsi="Arial" w:cs="Arial"/>
          <w:sz w:val="20"/>
          <w:szCs w:val="20"/>
        </w:rPr>
        <w:t>realizáciou projektu dochádza k naplneniu kľúčových krokov Akčného plánu BSK pre implementáciu Programu hospodárskeho a sociálneho rozvoja BSK na roky 2014-2020</w:t>
      </w:r>
    </w:p>
    <w:p w14:paraId="48C68E86" w14:textId="77777777" w:rsidR="0030214A" w:rsidRPr="00D21CA3" w:rsidRDefault="0030214A" w:rsidP="0030214A">
      <w:pPr>
        <w:pStyle w:val="Odsekzoznamu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21CA3">
        <w:rPr>
          <w:rFonts w:ascii="Arial" w:hAnsi="Arial" w:cs="Arial"/>
          <w:sz w:val="20"/>
          <w:szCs w:val="20"/>
        </w:rPr>
        <w:t>projekt prispieva k rozvoju sociálnych služieb v kompetencii BSK</w:t>
      </w:r>
    </w:p>
    <w:p w14:paraId="04568EA3" w14:textId="77777777" w:rsidR="00833505" w:rsidRPr="00D21CA3" w:rsidRDefault="00833505" w:rsidP="00833505">
      <w:pPr>
        <w:spacing w:before="240" w:line="360" w:lineRule="auto"/>
        <w:rPr>
          <w:rFonts w:ascii="Arial" w:hAnsi="Arial" w:cs="Arial"/>
          <w:b/>
          <w:sz w:val="20"/>
          <w:szCs w:val="20"/>
        </w:rPr>
      </w:pPr>
      <w:r w:rsidRPr="00D21CA3">
        <w:rPr>
          <w:rFonts w:ascii="Arial" w:hAnsi="Arial" w:cs="Arial"/>
          <w:b/>
          <w:sz w:val="20"/>
          <w:szCs w:val="20"/>
        </w:rPr>
        <w:t xml:space="preserve">Najdôležitejšie aktivity BSK v projekte: </w:t>
      </w:r>
    </w:p>
    <w:p w14:paraId="3CF5A18A" w14:textId="215E1A22" w:rsidR="00AB3BB8" w:rsidRPr="00D21CA3" w:rsidRDefault="00AB3BB8" w:rsidP="00D36057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21CA3">
        <w:rPr>
          <w:rFonts w:ascii="Arial" w:hAnsi="Arial" w:cs="Arial"/>
          <w:sz w:val="20"/>
          <w:szCs w:val="20"/>
        </w:rPr>
        <w:t>vybudovanie vhodn</w:t>
      </w:r>
      <w:r w:rsidR="0046295B" w:rsidRPr="00D21CA3">
        <w:rPr>
          <w:rFonts w:ascii="Arial" w:hAnsi="Arial" w:cs="Arial"/>
          <w:sz w:val="20"/>
          <w:szCs w:val="20"/>
        </w:rPr>
        <w:t>ých</w:t>
      </w:r>
      <w:r w:rsidRPr="00D21CA3">
        <w:rPr>
          <w:rFonts w:ascii="Arial" w:hAnsi="Arial" w:cs="Arial"/>
          <w:sz w:val="20"/>
          <w:szCs w:val="20"/>
        </w:rPr>
        <w:t xml:space="preserve"> stavebn</w:t>
      </w:r>
      <w:r w:rsidR="0046295B" w:rsidRPr="00D21CA3">
        <w:rPr>
          <w:rFonts w:ascii="Arial" w:hAnsi="Arial" w:cs="Arial"/>
          <w:sz w:val="20"/>
          <w:szCs w:val="20"/>
        </w:rPr>
        <w:t>ých</w:t>
      </w:r>
      <w:r w:rsidRPr="00D21CA3">
        <w:rPr>
          <w:rFonts w:ascii="Arial" w:hAnsi="Arial" w:cs="Arial"/>
          <w:sz w:val="20"/>
          <w:szCs w:val="20"/>
        </w:rPr>
        <w:t xml:space="preserve"> objekt</w:t>
      </w:r>
      <w:r w:rsidR="0046295B" w:rsidRPr="00D21CA3">
        <w:rPr>
          <w:rFonts w:ascii="Arial" w:hAnsi="Arial" w:cs="Arial"/>
          <w:sz w:val="20"/>
          <w:szCs w:val="20"/>
        </w:rPr>
        <w:t>ov</w:t>
      </w:r>
      <w:r w:rsidRPr="00D21CA3">
        <w:rPr>
          <w:rFonts w:ascii="Arial" w:hAnsi="Arial" w:cs="Arial"/>
          <w:sz w:val="20"/>
          <w:szCs w:val="20"/>
        </w:rPr>
        <w:t xml:space="preserve"> pre vytvorenie priestorových podmienok na poskytovanie a zabezpečenie komunitnej starostlivosti v súlade s princípmi deinštitucionalizácie</w:t>
      </w:r>
    </w:p>
    <w:p w14:paraId="36430592" w14:textId="321D4FE3" w:rsidR="00AB3BB8" w:rsidRPr="00D21CA3" w:rsidRDefault="00AB3BB8" w:rsidP="00D36057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21CA3">
        <w:rPr>
          <w:rFonts w:ascii="Arial" w:hAnsi="Arial" w:cs="Arial"/>
          <w:sz w:val="20"/>
          <w:szCs w:val="20"/>
        </w:rPr>
        <w:t xml:space="preserve">rekonštrukcia a modernizácia </w:t>
      </w:r>
      <w:r w:rsidR="0046295B" w:rsidRPr="00D21CA3">
        <w:rPr>
          <w:rFonts w:ascii="Arial" w:hAnsi="Arial" w:cs="Arial"/>
          <w:sz w:val="20"/>
          <w:szCs w:val="20"/>
        </w:rPr>
        <w:t xml:space="preserve">existujúceho </w:t>
      </w:r>
      <w:r w:rsidRPr="00D21CA3">
        <w:rPr>
          <w:rFonts w:ascii="Arial" w:hAnsi="Arial" w:cs="Arial"/>
          <w:sz w:val="20"/>
          <w:szCs w:val="20"/>
        </w:rPr>
        <w:t>stavebného objektu pre vytvorenie priestorových podmienok na poskytovanie a zabezpečenie komunitnej starostlivosti v súlade s princípmi deinštitucionalizácie</w:t>
      </w:r>
    </w:p>
    <w:p w14:paraId="44399518" w14:textId="5AE54BFA" w:rsidR="00AB3BB8" w:rsidRPr="00D21CA3" w:rsidRDefault="00AB3BB8" w:rsidP="00D36057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21CA3">
        <w:rPr>
          <w:rFonts w:ascii="Arial" w:hAnsi="Arial" w:cs="Arial"/>
          <w:sz w:val="20"/>
          <w:szCs w:val="20"/>
        </w:rPr>
        <w:t>obstaranie a zabezpečenie zariadenia DSS a ZP</w:t>
      </w:r>
      <w:r w:rsidR="0046295B" w:rsidRPr="00D21CA3">
        <w:rPr>
          <w:rFonts w:ascii="Arial" w:hAnsi="Arial" w:cs="Arial"/>
          <w:sz w:val="20"/>
          <w:szCs w:val="20"/>
        </w:rPr>
        <w:t>B</w:t>
      </w:r>
      <w:r w:rsidRPr="00D21CA3">
        <w:rPr>
          <w:rFonts w:ascii="Arial" w:hAnsi="Arial" w:cs="Arial"/>
          <w:sz w:val="20"/>
          <w:szCs w:val="20"/>
        </w:rPr>
        <w:t xml:space="preserve"> </w:t>
      </w:r>
      <w:r w:rsidR="0046295B" w:rsidRPr="00D21CA3">
        <w:rPr>
          <w:rFonts w:ascii="Arial" w:hAnsi="Arial" w:cs="Arial"/>
          <w:sz w:val="20"/>
          <w:szCs w:val="20"/>
        </w:rPr>
        <w:t>MEREMA</w:t>
      </w:r>
      <w:r w:rsidR="008023E9" w:rsidRPr="00D21CA3">
        <w:rPr>
          <w:rFonts w:ascii="Arial" w:hAnsi="Arial" w:cs="Arial"/>
          <w:sz w:val="20"/>
          <w:szCs w:val="20"/>
        </w:rPr>
        <w:t xml:space="preserve"> </w:t>
      </w:r>
    </w:p>
    <w:p w14:paraId="70199880" w14:textId="0FFED4B5" w:rsidR="001F1D80" w:rsidRPr="00D21CA3" w:rsidRDefault="00833505" w:rsidP="00D36057">
      <w:pPr>
        <w:pStyle w:val="Odsekzoznamu"/>
        <w:numPr>
          <w:ilvl w:val="0"/>
          <w:numId w:val="9"/>
        </w:numPr>
        <w:spacing w:before="240"/>
        <w:rPr>
          <w:rFonts w:ascii="Arial" w:hAnsi="Arial" w:cs="Arial"/>
          <w:sz w:val="20"/>
          <w:szCs w:val="20"/>
        </w:rPr>
      </w:pPr>
      <w:r w:rsidRPr="00D21CA3">
        <w:rPr>
          <w:rFonts w:ascii="Arial" w:hAnsi="Arial" w:cs="Arial"/>
          <w:sz w:val="20"/>
          <w:szCs w:val="20"/>
        </w:rPr>
        <w:t xml:space="preserve">zvýšenie energetickej hospodárnosti budov </w:t>
      </w:r>
      <w:r w:rsidR="001F1D80" w:rsidRPr="00D21CA3">
        <w:rPr>
          <w:rFonts w:ascii="Arial" w:hAnsi="Arial" w:cs="Arial"/>
          <w:sz w:val="20"/>
          <w:szCs w:val="20"/>
        </w:rPr>
        <w:t>zariadenia DSS a</w:t>
      </w:r>
      <w:r w:rsidR="0046295B" w:rsidRPr="00D21CA3">
        <w:rPr>
          <w:rFonts w:ascii="Arial" w:hAnsi="Arial" w:cs="Arial"/>
          <w:sz w:val="20"/>
          <w:szCs w:val="20"/>
        </w:rPr>
        <w:t> ZPB MEREMA</w:t>
      </w:r>
    </w:p>
    <w:p w14:paraId="20FC5E16" w14:textId="042C7645" w:rsidR="00833505" w:rsidRPr="00D21CA3" w:rsidRDefault="00833505" w:rsidP="001F1D80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D21CA3">
        <w:rPr>
          <w:rFonts w:ascii="Arial" w:hAnsi="Arial" w:cs="Arial"/>
          <w:b/>
          <w:sz w:val="20"/>
          <w:szCs w:val="20"/>
        </w:rPr>
        <w:t xml:space="preserve">Realizácia projektu: </w:t>
      </w:r>
      <w:r w:rsidRPr="00D21CA3">
        <w:rPr>
          <w:rFonts w:ascii="Arial" w:hAnsi="Arial" w:cs="Arial"/>
          <w:sz w:val="20"/>
          <w:szCs w:val="20"/>
        </w:rPr>
        <w:t>24 mesiacov od schválenia</w:t>
      </w:r>
      <w:r w:rsidR="008A2B44" w:rsidRPr="00D21CA3">
        <w:rPr>
          <w:rFonts w:ascii="Arial" w:hAnsi="Arial" w:cs="Arial"/>
          <w:sz w:val="20"/>
          <w:szCs w:val="20"/>
        </w:rPr>
        <w:t xml:space="preserve"> žiadosti o NFP</w:t>
      </w:r>
      <w:r w:rsidRPr="00D21CA3">
        <w:rPr>
          <w:rFonts w:ascii="Arial" w:hAnsi="Arial" w:cs="Arial"/>
          <w:sz w:val="20"/>
          <w:szCs w:val="20"/>
        </w:rPr>
        <w:t xml:space="preserve">, predpokladaný začiatok </w:t>
      </w:r>
      <w:r w:rsidR="0046295B" w:rsidRPr="00D21CA3">
        <w:rPr>
          <w:rFonts w:ascii="Arial" w:hAnsi="Arial" w:cs="Arial"/>
          <w:sz w:val="20"/>
          <w:szCs w:val="20"/>
        </w:rPr>
        <w:t>06</w:t>
      </w:r>
      <w:r w:rsidRPr="00D21CA3">
        <w:rPr>
          <w:rFonts w:ascii="Arial" w:hAnsi="Arial" w:cs="Arial"/>
          <w:sz w:val="20"/>
          <w:szCs w:val="20"/>
        </w:rPr>
        <w:t>/201</w:t>
      </w:r>
      <w:r w:rsidR="0046295B" w:rsidRPr="00D21CA3">
        <w:rPr>
          <w:rFonts w:ascii="Arial" w:hAnsi="Arial" w:cs="Arial"/>
          <w:sz w:val="20"/>
          <w:szCs w:val="20"/>
        </w:rPr>
        <w:t>9</w:t>
      </w:r>
    </w:p>
    <w:p w14:paraId="0CB247F0" w14:textId="77777777" w:rsidR="00833505" w:rsidRPr="00D21CA3" w:rsidRDefault="00833505" w:rsidP="00833505">
      <w:pPr>
        <w:jc w:val="both"/>
        <w:rPr>
          <w:rFonts w:ascii="Arial" w:hAnsi="Arial" w:cs="Arial"/>
          <w:b/>
          <w:sz w:val="20"/>
          <w:szCs w:val="20"/>
        </w:rPr>
      </w:pPr>
    </w:p>
    <w:p w14:paraId="2E7E82C7" w14:textId="77777777" w:rsidR="00833505" w:rsidRPr="00D21CA3" w:rsidRDefault="00833505" w:rsidP="00833505">
      <w:pPr>
        <w:jc w:val="both"/>
        <w:rPr>
          <w:rFonts w:ascii="Arial" w:hAnsi="Arial" w:cs="Arial"/>
          <w:b/>
          <w:sz w:val="20"/>
          <w:szCs w:val="20"/>
        </w:rPr>
      </w:pPr>
      <w:r w:rsidRPr="00D21CA3">
        <w:rPr>
          <w:rFonts w:ascii="Arial" w:hAnsi="Arial" w:cs="Arial"/>
          <w:b/>
          <w:sz w:val="20"/>
          <w:szCs w:val="20"/>
        </w:rPr>
        <w:t>Udržateľnosť:</w:t>
      </w:r>
    </w:p>
    <w:p w14:paraId="466BD5CC" w14:textId="79B7E408" w:rsidR="00D36057" w:rsidRPr="00D21CA3" w:rsidRDefault="00833505" w:rsidP="007F0BA4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D21CA3">
        <w:rPr>
          <w:rFonts w:ascii="Arial" w:hAnsi="Arial" w:cs="Arial"/>
          <w:sz w:val="20"/>
          <w:szCs w:val="20"/>
        </w:rPr>
        <w:t xml:space="preserve">prostredníctvom </w:t>
      </w:r>
      <w:r w:rsidR="007F0BA4" w:rsidRPr="00D21CA3">
        <w:rPr>
          <w:rFonts w:ascii="Arial" w:hAnsi="Arial" w:cs="Arial"/>
          <w:sz w:val="20"/>
          <w:szCs w:val="20"/>
        </w:rPr>
        <w:t>zmeny prístupu pri poskytovaní sociálnych služieb a zmeny fyzického prostredia dôjde k výraznému zvýšeniu kvality poskytovanej sociálnej služby</w:t>
      </w:r>
    </w:p>
    <w:p w14:paraId="31F5D438" w14:textId="77777777" w:rsidR="00833505" w:rsidRPr="00D21CA3" w:rsidRDefault="00833505" w:rsidP="00833505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D21CA3">
        <w:rPr>
          <w:rFonts w:ascii="Arial" w:hAnsi="Arial" w:cs="Arial"/>
          <w:sz w:val="20"/>
          <w:szCs w:val="20"/>
        </w:rPr>
        <w:t>súčasťou rozpočtu</w:t>
      </w:r>
      <w:r w:rsidR="00CA2B08" w:rsidRPr="00D21CA3">
        <w:rPr>
          <w:rFonts w:ascii="Arial" w:hAnsi="Arial" w:cs="Arial"/>
          <w:sz w:val="20"/>
          <w:szCs w:val="20"/>
        </w:rPr>
        <w:t xml:space="preserve"> BSK.</w:t>
      </w:r>
    </w:p>
    <w:p w14:paraId="3EDB2B68" w14:textId="77777777" w:rsidR="00833505" w:rsidRPr="00D21CA3" w:rsidRDefault="00833505" w:rsidP="00833505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D21CA3">
        <w:rPr>
          <w:rFonts w:ascii="Arial" w:hAnsi="Arial" w:cs="Arial"/>
          <w:b/>
          <w:sz w:val="20"/>
          <w:szCs w:val="20"/>
        </w:rPr>
        <w:t>Zodpovedný</w:t>
      </w:r>
      <w:r w:rsidR="008A2B44" w:rsidRPr="00D21CA3">
        <w:rPr>
          <w:rFonts w:ascii="Arial" w:hAnsi="Arial" w:cs="Arial"/>
          <w:b/>
          <w:sz w:val="20"/>
          <w:szCs w:val="20"/>
        </w:rPr>
        <w:t>:</w:t>
      </w:r>
      <w:r w:rsidRPr="00D21CA3">
        <w:rPr>
          <w:rFonts w:ascii="Arial" w:hAnsi="Arial" w:cs="Arial"/>
          <w:b/>
          <w:sz w:val="20"/>
          <w:szCs w:val="20"/>
        </w:rPr>
        <w:t xml:space="preserve"> </w:t>
      </w:r>
    </w:p>
    <w:p w14:paraId="791CFE0F" w14:textId="77777777" w:rsidR="00833505" w:rsidRPr="00D21CA3" w:rsidRDefault="008A2B44" w:rsidP="00833505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D21CA3">
        <w:rPr>
          <w:rFonts w:ascii="Arial" w:hAnsi="Arial" w:cs="Arial"/>
          <w:b/>
          <w:sz w:val="20"/>
          <w:szCs w:val="20"/>
        </w:rPr>
        <w:t>za prípravu projektu</w:t>
      </w:r>
      <w:r w:rsidRPr="00D21CA3">
        <w:rPr>
          <w:rFonts w:ascii="Arial" w:hAnsi="Arial" w:cs="Arial"/>
          <w:sz w:val="20"/>
          <w:szCs w:val="20"/>
        </w:rPr>
        <w:t xml:space="preserve"> - </w:t>
      </w:r>
      <w:r w:rsidR="00833505" w:rsidRPr="00D21CA3">
        <w:rPr>
          <w:rFonts w:ascii="Arial" w:hAnsi="Arial" w:cs="Arial"/>
          <w:sz w:val="20"/>
          <w:szCs w:val="20"/>
        </w:rPr>
        <w:t>Odbor stratégie, územného rozvoja a riadenia projektov</w:t>
      </w:r>
    </w:p>
    <w:p w14:paraId="684B7803" w14:textId="77777777" w:rsidR="008A2B44" w:rsidRPr="00D21CA3" w:rsidRDefault="008A2B44" w:rsidP="00833505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D21CA3">
        <w:rPr>
          <w:rFonts w:ascii="Arial" w:hAnsi="Arial" w:cs="Arial"/>
          <w:b/>
          <w:sz w:val="20"/>
          <w:szCs w:val="20"/>
        </w:rPr>
        <w:t>za udržateľnosť projektu</w:t>
      </w:r>
      <w:r w:rsidRPr="00D21CA3">
        <w:rPr>
          <w:rFonts w:ascii="Arial" w:hAnsi="Arial" w:cs="Arial"/>
          <w:sz w:val="20"/>
          <w:szCs w:val="20"/>
        </w:rPr>
        <w:t>: Odbor sociálnych vecí</w:t>
      </w:r>
    </w:p>
    <w:p w14:paraId="324800F4" w14:textId="77777777" w:rsidR="005130D3" w:rsidRPr="00D21CA3" w:rsidRDefault="005130D3" w:rsidP="00B37604">
      <w:pPr>
        <w:rPr>
          <w:rStyle w:val="Nadpis4Char"/>
          <w:rFonts w:cs="Arial"/>
          <w:color w:val="auto"/>
          <w:sz w:val="20"/>
          <w:szCs w:val="20"/>
        </w:rPr>
      </w:pPr>
    </w:p>
    <w:p w14:paraId="0F595FC5" w14:textId="549FE1E6" w:rsidR="00833505" w:rsidRPr="00D21CA3" w:rsidRDefault="00833505" w:rsidP="00B37604">
      <w:pPr>
        <w:rPr>
          <w:rStyle w:val="Nadpis4Char"/>
          <w:rFonts w:cs="Arial"/>
          <w:color w:val="auto"/>
          <w:sz w:val="20"/>
          <w:szCs w:val="20"/>
          <w:lang w:val="en-US"/>
        </w:rPr>
      </w:pPr>
      <w:r w:rsidRPr="00D21CA3">
        <w:rPr>
          <w:rStyle w:val="Nadpis4Char"/>
          <w:rFonts w:cs="Arial"/>
          <w:color w:val="auto"/>
          <w:sz w:val="20"/>
          <w:szCs w:val="20"/>
        </w:rPr>
        <w:t xml:space="preserve">Rozpočet projektu: </w:t>
      </w:r>
      <w:r w:rsidR="00B37604" w:rsidRPr="00D21C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         </w:t>
      </w:r>
      <w:r w:rsidR="009B4253" w:rsidRPr="00D21C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                                         </w:t>
      </w:r>
      <w:r w:rsidR="00C8166B" w:rsidRPr="00D21C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         </w:t>
      </w:r>
      <w:r w:rsidR="009B4253" w:rsidRPr="00D21C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</w:t>
      </w:r>
      <w:r w:rsidR="00815487" w:rsidRPr="00D21C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4 535 144,62 </w:t>
      </w:r>
      <w:r w:rsidRPr="00D21CA3">
        <w:rPr>
          <w:rStyle w:val="Nadpis4Char"/>
          <w:rFonts w:cs="Arial"/>
          <w:color w:val="auto"/>
          <w:sz w:val="20"/>
          <w:szCs w:val="20"/>
        </w:rPr>
        <w:t>EUR</w:t>
      </w:r>
    </w:p>
    <w:p w14:paraId="72BBB4D9" w14:textId="77777777" w:rsidR="00833505" w:rsidRPr="00D21CA3" w:rsidRDefault="00833505" w:rsidP="00833505">
      <w:pPr>
        <w:spacing w:before="240"/>
        <w:contextualSpacing/>
        <w:rPr>
          <w:rStyle w:val="Nadpis4Char"/>
          <w:rFonts w:cs="Arial"/>
          <w:b w:val="0"/>
          <w:color w:val="auto"/>
          <w:sz w:val="20"/>
          <w:szCs w:val="20"/>
        </w:rPr>
      </w:pPr>
      <w:r w:rsidRPr="00D21CA3">
        <w:rPr>
          <w:rStyle w:val="Nadpis4Char"/>
          <w:rFonts w:cs="Arial"/>
          <w:b w:val="0"/>
          <w:color w:val="auto"/>
          <w:sz w:val="20"/>
          <w:szCs w:val="20"/>
        </w:rPr>
        <w:t>z toho:</w:t>
      </w:r>
    </w:p>
    <w:p w14:paraId="2615D016" w14:textId="6C0DDF76" w:rsidR="00833505" w:rsidRPr="00D21CA3" w:rsidRDefault="00833505" w:rsidP="00B37604">
      <w:pPr>
        <w:rPr>
          <w:rStyle w:val="Nadpis4Char"/>
          <w:rFonts w:cs="Arial"/>
          <w:b w:val="0"/>
          <w:color w:val="auto"/>
          <w:sz w:val="20"/>
          <w:szCs w:val="20"/>
          <w:lang w:val="en-US"/>
        </w:rPr>
      </w:pPr>
      <w:r w:rsidRPr="00D21CA3">
        <w:rPr>
          <w:rStyle w:val="Nadpis4Char"/>
          <w:rFonts w:cs="Arial"/>
          <w:color w:val="auto"/>
          <w:sz w:val="20"/>
          <w:szCs w:val="20"/>
        </w:rPr>
        <w:t>E</w:t>
      </w:r>
      <w:r w:rsidR="009B4253" w:rsidRPr="00D21CA3">
        <w:rPr>
          <w:rStyle w:val="Nadpis4Char"/>
          <w:rFonts w:cs="Arial"/>
          <w:color w:val="auto"/>
          <w:sz w:val="20"/>
          <w:szCs w:val="20"/>
        </w:rPr>
        <w:t>urópsky fond regionálneho rozvoja</w:t>
      </w:r>
      <w:r w:rsidRPr="00D21CA3">
        <w:rPr>
          <w:rStyle w:val="Nadpis4Char"/>
          <w:rFonts w:cs="Arial"/>
          <w:color w:val="auto"/>
          <w:sz w:val="20"/>
          <w:szCs w:val="20"/>
        </w:rPr>
        <w:t xml:space="preserve"> (EFRR)</w:t>
      </w:r>
      <w:r w:rsidR="00C8166B" w:rsidRPr="00D21CA3">
        <w:rPr>
          <w:rStyle w:val="Nadpis4Char"/>
          <w:rFonts w:cs="Arial"/>
          <w:color w:val="auto"/>
          <w:sz w:val="20"/>
          <w:szCs w:val="20"/>
        </w:rPr>
        <w:t xml:space="preserve"> 50%</w:t>
      </w:r>
      <w:r w:rsidRPr="00D21CA3">
        <w:rPr>
          <w:rStyle w:val="Nadpis4Char"/>
          <w:rFonts w:cs="Arial"/>
          <w:color w:val="auto"/>
          <w:sz w:val="20"/>
          <w:szCs w:val="20"/>
        </w:rPr>
        <w:t>:  </w:t>
      </w:r>
      <w:r w:rsidR="00B37604" w:rsidRPr="00D21C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      </w:t>
      </w:r>
      <w:r w:rsidR="009B4253" w:rsidRPr="00D21C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 </w:t>
      </w:r>
      <w:r w:rsidR="00B37604" w:rsidRPr="00D21C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</w:t>
      </w:r>
      <w:r w:rsidR="00815487" w:rsidRPr="00D21C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2 267 572,31 </w:t>
      </w:r>
      <w:r w:rsidRPr="00D21CA3">
        <w:rPr>
          <w:rStyle w:val="Nadpis4Char"/>
          <w:rFonts w:cs="Arial"/>
          <w:b w:val="0"/>
          <w:color w:val="auto"/>
          <w:sz w:val="20"/>
          <w:szCs w:val="20"/>
        </w:rPr>
        <w:t>EUR</w:t>
      </w:r>
    </w:p>
    <w:p w14:paraId="2DDC9B28" w14:textId="16BA5DC5" w:rsidR="00833505" w:rsidRPr="00D21CA3" w:rsidRDefault="00833505" w:rsidP="00B37604">
      <w:pPr>
        <w:rPr>
          <w:rStyle w:val="Nadpis4Char"/>
          <w:rFonts w:cs="Arial"/>
          <w:b w:val="0"/>
          <w:color w:val="auto"/>
          <w:sz w:val="20"/>
          <w:szCs w:val="20"/>
          <w:lang w:val="en-US"/>
        </w:rPr>
      </w:pPr>
      <w:r w:rsidRPr="00D21CA3">
        <w:rPr>
          <w:rStyle w:val="Nadpis4Char"/>
          <w:rFonts w:cs="Arial"/>
          <w:color w:val="auto"/>
          <w:sz w:val="20"/>
          <w:szCs w:val="20"/>
        </w:rPr>
        <w:t>Štátny rozpočet SR</w:t>
      </w:r>
      <w:r w:rsidR="00C8166B" w:rsidRPr="00D21CA3">
        <w:rPr>
          <w:rStyle w:val="Nadpis4Char"/>
          <w:rFonts w:cs="Arial"/>
          <w:color w:val="auto"/>
          <w:sz w:val="20"/>
          <w:szCs w:val="20"/>
        </w:rPr>
        <w:t xml:space="preserve"> 45%</w:t>
      </w:r>
      <w:r w:rsidRPr="00D21CA3">
        <w:rPr>
          <w:rStyle w:val="Nadpis4Char"/>
          <w:rFonts w:cs="Arial"/>
          <w:color w:val="auto"/>
          <w:sz w:val="20"/>
          <w:szCs w:val="20"/>
        </w:rPr>
        <w:t xml:space="preserve">: </w:t>
      </w:r>
      <w:r w:rsidR="00B37604" w:rsidRPr="00D21CA3">
        <w:rPr>
          <w:rStyle w:val="Nadpis4Char"/>
          <w:rFonts w:cs="Arial"/>
          <w:b w:val="0"/>
          <w:color w:val="auto"/>
          <w:sz w:val="20"/>
          <w:szCs w:val="20"/>
          <w:lang w:val="en-US"/>
        </w:rPr>
        <w:t xml:space="preserve">      </w:t>
      </w:r>
      <w:r w:rsidR="00B37604" w:rsidRPr="00D21CA3">
        <w:rPr>
          <w:rStyle w:val="Nadpis4Char"/>
          <w:rFonts w:cs="Arial"/>
          <w:b w:val="0"/>
          <w:color w:val="auto"/>
          <w:sz w:val="20"/>
          <w:szCs w:val="20"/>
        </w:rPr>
        <w:t xml:space="preserve">   </w:t>
      </w:r>
      <w:r w:rsidR="009B4253" w:rsidRPr="00D21CA3">
        <w:rPr>
          <w:rStyle w:val="Nadpis4Char"/>
          <w:rFonts w:cs="Arial"/>
          <w:b w:val="0"/>
          <w:color w:val="auto"/>
          <w:sz w:val="20"/>
          <w:szCs w:val="20"/>
        </w:rPr>
        <w:t xml:space="preserve">                                            </w:t>
      </w:r>
      <w:r w:rsidR="00B37604" w:rsidRPr="00D21CA3">
        <w:rPr>
          <w:rStyle w:val="Nadpis4Char"/>
          <w:rFonts w:cs="Arial"/>
          <w:b w:val="0"/>
          <w:color w:val="auto"/>
          <w:sz w:val="20"/>
          <w:szCs w:val="20"/>
        </w:rPr>
        <w:t xml:space="preserve"> </w:t>
      </w:r>
      <w:r w:rsidR="00815487" w:rsidRPr="00D21CA3">
        <w:rPr>
          <w:rStyle w:val="Nadpis4Char"/>
          <w:rFonts w:cs="Arial"/>
          <w:b w:val="0"/>
          <w:color w:val="auto"/>
          <w:sz w:val="20"/>
          <w:szCs w:val="20"/>
        </w:rPr>
        <w:t>2</w:t>
      </w:r>
      <w:r w:rsidR="0046295B" w:rsidRPr="00D21CA3">
        <w:rPr>
          <w:rStyle w:val="Nadpis4Char"/>
          <w:rFonts w:cs="Arial"/>
          <w:b w:val="0"/>
          <w:color w:val="auto"/>
          <w:sz w:val="20"/>
          <w:szCs w:val="20"/>
        </w:rPr>
        <w:t> 0</w:t>
      </w:r>
      <w:r w:rsidR="00815487" w:rsidRPr="00D21CA3">
        <w:rPr>
          <w:rStyle w:val="Nadpis4Char"/>
          <w:rFonts w:cs="Arial"/>
          <w:b w:val="0"/>
          <w:color w:val="auto"/>
          <w:sz w:val="20"/>
          <w:szCs w:val="20"/>
        </w:rPr>
        <w:t>40 815,</w:t>
      </w:r>
      <w:r w:rsidR="008023E9" w:rsidRPr="00D21CA3">
        <w:rPr>
          <w:rStyle w:val="Nadpis4Char"/>
          <w:rFonts w:cs="Arial"/>
          <w:b w:val="0"/>
          <w:color w:val="auto"/>
          <w:sz w:val="20"/>
          <w:szCs w:val="20"/>
        </w:rPr>
        <w:t>0</w:t>
      </w:r>
      <w:r w:rsidR="00815487" w:rsidRPr="00D21CA3">
        <w:rPr>
          <w:rStyle w:val="Nadpis4Char"/>
          <w:rFonts w:cs="Arial"/>
          <w:b w:val="0"/>
          <w:color w:val="auto"/>
          <w:sz w:val="20"/>
          <w:szCs w:val="20"/>
        </w:rPr>
        <w:t>8</w:t>
      </w:r>
      <w:r w:rsidR="00B37604" w:rsidRPr="00D21CA3">
        <w:rPr>
          <w:rStyle w:val="Nadpis4Char"/>
          <w:rFonts w:cs="Arial"/>
          <w:b w:val="0"/>
          <w:color w:val="auto"/>
          <w:sz w:val="20"/>
          <w:szCs w:val="20"/>
        </w:rPr>
        <w:t xml:space="preserve"> </w:t>
      </w:r>
      <w:r w:rsidRPr="00D21CA3">
        <w:rPr>
          <w:rStyle w:val="Nadpis4Char"/>
          <w:rFonts w:cs="Arial"/>
          <w:b w:val="0"/>
          <w:color w:val="auto"/>
          <w:sz w:val="20"/>
          <w:szCs w:val="20"/>
        </w:rPr>
        <w:t>EUR</w:t>
      </w:r>
    </w:p>
    <w:p w14:paraId="03392C18" w14:textId="49E6286F" w:rsidR="008A2B44" w:rsidRPr="00D21CA3" w:rsidRDefault="00833505" w:rsidP="00B37604">
      <w:pPr>
        <w:rPr>
          <w:rStyle w:val="Nadpis4Char"/>
          <w:rFonts w:cs="Arial"/>
          <w:color w:val="auto"/>
          <w:sz w:val="20"/>
          <w:szCs w:val="20"/>
          <w:lang w:val="en-US"/>
        </w:rPr>
      </w:pPr>
      <w:r w:rsidRPr="00D21CA3">
        <w:rPr>
          <w:rStyle w:val="Nadpis4Char"/>
          <w:rFonts w:cs="Arial"/>
          <w:color w:val="auto"/>
          <w:sz w:val="20"/>
          <w:szCs w:val="20"/>
        </w:rPr>
        <w:t>Spolufinancovanie z rozpočtu BSK</w:t>
      </w:r>
      <w:r w:rsidR="008A2B44" w:rsidRPr="00D21CA3">
        <w:rPr>
          <w:rStyle w:val="Nadpis4Char"/>
          <w:rFonts w:cs="Arial"/>
          <w:color w:val="auto"/>
          <w:sz w:val="20"/>
          <w:szCs w:val="20"/>
        </w:rPr>
        <w:t xml:space="preserve"> vo výške 5% </w:t>
      </w:r>
      <w:r w:rsidRPr="00D21CA3">
        <w:rPr>
          <w:rStyle w:val="Nadpis4Char"/>
          <w:rFonts w:cs="Arial"/>
          <w:color w:val="auto"/>
          <w:sz w:val="20"/>
          <w:szCs w:val="20"/>
        </w:rPr>
        <w:t>:</w:t>
      </w:r>
      <w:r w:rsidRPr="00D21CA3">
        <w:rPr>
          <w:rStyle w:val="Nadpis4Char"/>
          <w:rFonts w:cs="Arial"/>
          <w:b w:val="0"/>
          <w:color w:val="auto"/>
          <w:sz w:val="20"/>
          <w:szCs w:val="20"/>
        </w:rPr>
        <w:t xml:space="preserve"> </w:t>
      </w:r>
      <w:r w:rsidR="00B37604" w:rsidRPr="00D21CA3">
        <w:rPr>
          <w:rStyle w:val="Nadpis4Char"/>
          <w:rFonts w:cs="Arial"/>
          <w:b w:val="0"/>
          <w:color w:val="auto"/>
          <w:sz w:val="20"/>
          <w:szCs w:val="20"/>
        </w:rPr>
        <w:t xml:space="preserve">      </w:t>
      </w:r>
      <w:r w:rsidR="00C8166B" w:rsidRPr="00D21CA3">
        <w:rPr>
          <w:rStyle w:val="Nadpis4Char"/>
          <w:rFonts w:cs="Arial"/>
          <w:b w:val="0"/>
          <w:color w:val="auto"/>
          <w:sz w:val="20"/>
          <w:szCs w:val="20"/>
        </w:rPr>
        <w:t xml:space="preserve">        </w:t>
      </w:r>
      <w:r w:rsidR="00B37604" w:rsidRPr="00D21CA3">
        <w:rPr>
          <w:rStyle w:val="Nadpis4Char"/>
          <w:rFonts w:cs="Arial"/>
          <w:b w:val="0"/>
          <w:color w:val="auto"/>
          <w:sz w:val="20"/>
          <w:szCs w:val="20"/>
        </w:rPr>
        <w:t xml:space="preserve"> </w:t>
      </w:r>
      <w:r w:rsidR="00815487" w:rsidRPr="00D21CA3">
        <w:rPr>
          <w:rStyle w:val="Nadpis4Char"/>
          <w:rFonts w:cs="Arial"/>
          <w:color w:val="auto"/>
          <w:sz w:val="20"/>
          <w:szCs w:val="20"/>
        </w:rPr>
        <w:t>226 757,23</w:t>
      </w:r>
      <w:r w:rsidR="00815487" w:rsidRPr="00D21CA3">
        <w:rPr>
          <w:rStyle w:val="Nadpis4Char"/>
          <w:rFonts w:cs="Arial"/>
          <w:b w:val="0"/>
          <w:color w:val="auto"/>
          <w:sz w:val="20"/>
          <w:szCs w:val="20"/>
        </w:rPr>
        <w:t xml:space="preserve"> </w:t>
      </w:r>
      <w:r w:rsidR="008A2B44" w:rsidRPr="00D21CA3">
        <w:rPr>
          <w:rStyle w:val="Nadpis4Char"/>
          <w:rFonts w:cs="Arial"/>
          <w:color w:val="auto"/>
          <w:sz w:val="20"/>
          <w:szCs w:val="20"/>
        </w:rPr>
        <w:t>EUR</w:t>
      </w:r>
    </w:p>
    <w:p w14:paraId="435D5109" w14:textId="77777777" w:rsidR="001F2D27" w:rsidRPr="00470DA3" w:rsidRDefault="00833505" w:rsidP="00E4750D">
      <w:pPr>
        <w:spacing w:before="120"/>
        <w:rPr>
          <w:rFonts w:ascii="Arial" w:hAnsi="Arial" w:cs="Arial"/>
          <w:sz w:val="20"/>
          <w:szCs w:val="20"/>
        </w:rPr>
      </w:pPr>
      <w:r w:rsidRPr="00D21CA3">
        <w:rPr>
          <w:rStyle w:val="Nadpis4Char"/>
          <w:rFonts w:cs="Arial"/>
          <w:color w:val="auto"/>
          <w:sz w:val="20"/>
          <w:szCs w:val="20"/>
        </w:rPr>
        <w:t>Zdroj podpory:</w:t>
      </w:r>
      <w:r w:rsidRPr="00D21CA3">
        <w:rPr>
          <w:rFonts w:ascii="Arial" w:hAnsi="Arial" w:cs="Arial"/>
          <w:b/>
          <w:sz w:val="20"/>
          <w:szCs w:val="20"/>
        </w:rPr>
        <w:t xml:space="preserve"> </w:t>
      </w:r>
      <w:r w:rsidRPr="00D21CA3">
        <w:rPr>
          <w:rFonts w:ascii="Arial" w:hAnsi="Arial" w:cs="Arial"/>
          <w:sz w:val="20"/>
          <w:szCs w:val="20"/>
        </w:rPr>
        <w:t>Integrovaný regionálny operačný program (IROP) 2014 - 2020</w:t>
      </w:r>
    </w:p>
    <w:sectPr w:rsidR="001F2D27" w:rsidRPr="00470DA3" w:rsidSect="00A0434E">
      <w:type w:val="continuous"/>
      <w:pgSz w:w="11906" w:h="16838"/>
      <w:pgMar w:top="1276" w:right="1417" w:bottom="993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C2773" w14:textId="77777777" w:rsidR="00FE1017" w:rsidRDefault="00FE1017">
      <w:r>
        <w:separator/>
      </w:r>
    </w:p>
  </w:endnote>
  <w:endnote w:type="continuationSeparator" w:id="0">
    <w:p w14:paraId="587464E4" w14:textId="77777777" w:rsidR="00FE1017" w:rsidRDefault="00FE1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C24F3" w14:textId="77777777" w:rsidR="00FE1017" w:rsidRDefault="00FE1017">
      <w:r>
        <w:separator/>
      </w:r>
    </w:p>
  </w:footnote>
  <w:footnote w:type="continuationSeparator" w:id="0">
    <w:p w14:paraId="2FEC5C49" w14:textId="77777777" w:rsidR="00FE1017" w:rsidRDefault="00FE1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6AE"/>
    <w:multiLevelType w:val="hybridMultilevel"/>
    <w:tmpl w:val="79CE34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96CF9"/>
    <w:multiLevelType w:val="hybridMultilevel"/>
    <w:tmpl w:val="45EA90EC"/>
    <w:lvl w:ilvl="0" w:tplc="9A74C1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54036CA"/>
    <w:multiLevelType w:val="hybridMultilevel"/>
    <w:tmpl w:val="49E0A3EA"/>
    <w:lvl w:ilvl="0" w:tplc="57CEEEF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1504D"/>
    <w:multiLevelType w:val="hybridMultilevel"/>
    <w:tmpl w:val="D09EF684"/>
    <w:lvl w:ilvl="0" w:tplc="75640B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4075F"/>
    <w:multiLevelType w:val="hybridMultilevel"/>
    <w:tmpl w:val="29D2E2B4"/>
    <w:lvl w:ilvl="0" w:tplc="39C0C56A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315D0B31"/>
    <w:multiLevelType w:val="hybridMultilevel"/>
    <w:tmpl w:val="F2F665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A0366"/>
    <w:multiLevelType w:val="hybridMultilevel"/>
    <w:tmpl w:val="0C685C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F1204"/>
    <w:multiLevelType w:val="hybridMultilevel"/>
    <w:tmpl w:val="CB9841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77BBE"/>
    <w:multiLevelType w:val="hybridMultilevel"/>
    <w:tmpl w:val="F46C8C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97536"/>
    <w:multiLevelType w:val="hybridMultilevel"/>
    <w:tmpl w:val="7136AC76"/>
    <w:lvl w:ilvl="0" w:tplc="041B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0" w15:restartNumberingAfterBreak="0">
    <w:nsid w:val="43F95DF1"/>
    <w:multiLevelType w:val="hybridMultilevel"/>
    <w:tmpl w:val="EEFCB994"/>
    <w:lvl w:ilvl="0" w:tplc="DABAAE3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D77F8"/>
    <w:multiLevelType w:val="hybridMultilevel"/>
    <w:tmpl w:val="526A46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A926E4"/>
    <w:multiLevelType w:val="multilevel"/>
    <w:tmpl w:val="5CB0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BB10B8"/>
    <w:multiLevelType w:val="hybridMultilevel"/>
    <w:tmpl w:val="42A8A0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A7BF5"/>
    <w:multiLevelType w:val="hybridMultilevel"/>
    <w:tmpl w:val="656C67DA"/>
    <w:lvl w:ilvl="0" w:tplc="57CEEEFC">
      <w:start w:val="2"/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9E62FDC"/>
    <w:multiLevelType w:val="hybridMultilevel"/>
    <w:tmpl w:val="AEBAA6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45BFA"/>
    <w:multiLevelType w:val="hybridMultilevel"/>
    <w:tmpl w:val="B02620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BE0D9A"/>
    <w:multiLevelType w:val="multilevel"/>
    <w:tmpl w:val="FD7E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803465"/>
    <w:multiLevelType w:val="hybridMultilevel"/>
    <w:tmpl w:val="67BE7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20CC7"/>
    <w:multiLevelType w:val="hybridMultilevel"/>
    <w:tmpl w:val="B79C7852"/>
    <w:lvl w:ilvl="0" w:tplc="57CEEEF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91CD7"/>
    <w:multiLevelType w:val="hybridMultilevel"/>
    <w:tmpl w:val="5BA08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A934FD"/>
    <w:multiLevelType w:val="hybridMultilevel"/>
    <w:tmpl w:val="2F0685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57AD1"/>
    <w:multiLevelType w:val="hybridMultilevel"/>
    <w:tmpl w:val="E6F276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9167C"/>
    <w:multiLevelType w:val="hybridMultilevel"/>
    <w:tmpl w:val="7CC63E7E"/>
    <w:lvl w:ilvl="0" w:tplc="57CEEEF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5"/>
  </w:num>
  <w:num w:numId="4">
    <w:abstractNumId w:val="21"/>
  </w:num>
  <w:num w:numId="5">
    <w:abstractNumId w:val="22"/>
  </w:num>
  <w:num w:numId="6">
    <w:abstractNumId w:val="13"/>
  </w:num>
  <w:num w:numId="7">
    <w:abstractNumId w:val="7"/>
  </w:num>
  <w:num w:numId="8">
    <w:abstractNumId w:val="0"/>
  </w:num>
  <w:num w:numId="9">
    <w:abstractNumId w:val="11"/>
  </w:num>
  <w:num w:numId="10">
    <w:abstractNumId w:val="8"/>
  </w:num>
  <w:num w:numId="11">
    <w:abstractNumId w:val="6"/>
  </w:num>
  <w:num w:numId="12">
    <w:abstractNumId w:val="16"/>
  </w:num>
  <w:num w:numId="13">
    <w:abstractNumId w:val="20"/>
  </w:num>
  <w:num w:numId="14">
    <w:abstractNumId w:val="4"/>
  </w:num>
  <w:num w:numId="15">
    <w:abstractNumId w:val="17"/>
  </w:num>
  <w:num w:numId="16">
    <w:abstractNumId w:val="12"/>
  </w:num>
  <w:num w:numId="17">
    <w:abstractNumId w:val="18"/>
  </w:num>
  <w:num w:numId="18">
    <w:abstractNumId w:val="19"/>
  </w:num>
  <w:num w:numId="19">
    <w:abstractNumId w:val="14"/>
  </w:num>
  <w:num w:numId="20">
    <w:abstractNumId w:val="23"/>
  </w:num>
  <w:num w:numId="21">
    <w:abstractNumId w:val="2"/>
  </w:num>
  <w:num w:numId="22">
    <w:abstractNumId w:val="1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rézia Rožková">
    <w15:presenceInfo w15:providerId="AD" w15:userId="S-1-5-21-1757981266-776561741-839522115-81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505"/>
    <w:rsid w:val="00022197"/>
    <w:rsid w:val="00032400"/>
    <w:rsid w:val="00032622"/>
    <w:rsid w:val="00032D4F"/>
    <w:rsid w:val="00033182"/>
    <w:rsid w:val="000617E7"/>
    <w:rsid w:val="00087818"/>
    <w:rsid w:val="000B4987"/>
    <w:rsid w:val="000B6FDB"/>
    <w:rsid w:val="000C6025"/>
    <w:rsid w:val="000C6F45"/>
    <w:rsid w:val="000D51D6"/>
    <w:rsid w:val="00104AA9"/>
    <w:rsid w:val="001064ED"/>
    <w:rsid w:val="001113AE"/>
    <w:rsid w:val="00185F04"/>
    <w:rsid w:val="001A4D45"/>
    <w:rsid w:val="001A5DB1"/>
    <w:rsid w:val="001B2607"/>
    <w:rsid w:val="001C46BA"/>
    <w:rsid w:val="001D0608"/>
    <w:rsid w:val="001F10E4"/>
    <w:rsid w:val="001F1D80"/>
    <w:rsid w:val="001F2D27"/>
    <w:rsid w:val="00242187"/>
    <w:rsid w:val="002441A2"/>
    <w:rsid w:val="00245F1A"/>
    <w:rsid w:val="0027090F"/>
    <w:rsid w:val="00274CF4"/>
    <w:rsid w:val="00282184"/>
    <w:rsid w:val="00285ADE"/>
    <w:rsid w:val="002B54A7"/>
    <w:rsid w:val="002C4BC0"/>
    <w:rsid w:val="002D7556"/>
    <w:rsid w:val="002E1F70"/>
    <w:rsid w:val="002E6BE8"/>
    <w:rsid w:val="002F298F"/>
    <w:rsid w:val="0030214A"/>
    <w:rsid w:val="00305329"/>
    <w:rsid w:val="00313184"/>
    <w:rsid w:val="00313613"/>
    <w:rsid w:val="00325A51"/>
    <w:rsid w:val="0034259B"/>
    <w:rsid w:val="003567ED"/>
    <w:rsid w:val="00365645"/>
    <w:rsid w:val="00396F03"/>
    <w:rsid w:val="003F1D00"/>
    <w:rsid w:val="00404F62"/>
    <w:rsid w:val="0044169F"/>
    <w:rsid w:val="00447444"/>
    <w:rsid w:val="0046295B"/>
    <w:rsid w:val="0046777F"/>
    <w:rsid w:val="00470DA3"/>
    <w:rsid w:val="004779DA"/>
    <w:rsid w:val="0049381D"/>
    <w:rsid w:val="004A1242"/>
    <w:rsid w:val="004A351F"/>
    <w:rsid w:val="004A471A"/>
    <w:rsid w:val="004A4D36"/>
    <w:rsid w:val="004B462E"/>
    <w:rsid w:val="004C06FD"/>
    <w:rsid w:val="004D5099"/>
    <w:rsid w:val="005130D3"/>
    <w:rsid w:val="00533058"/>
    <w:rsid w:val="00542F42"/>
    <w:rsid w:val="00551B9A"/>
    <w:rsid w:val="00562703"/>
    <w:rsid w:val="005964A6"/>
    <w:rsid w:val="005A32A2"/>
    <w:rsid w:val="005A53C6"/>
    <w:rsid w:val="005B2E53"/>
    <w:rsid w:val="005C46E8"/>
    <w:rsid w:val="005C7A8C"/>
    <w:rsid w:val="00601F8A"/>
    <w:rsid w:val="00611DCE"/>
    <w:rsid w:val="006404CA"/>
    <w:rsid w:val="00690385"/>
    <w:rsid w:val="006C2ABF"/>
    <w:rsid w:val="006C45B7"/>
    <w:rsid w:val="006C7847"/>
    <w:rsid w:val="00726647"/>
    <w:rsid w:val="00732119"/>
    <w:rsid w:val="00741FB4"/>
    <w:rsid w:val="007A3309"/>
    <w:rsid w:val="007C146C"/>
    <w:rsid w:val="007E5B29"/>
    <w:rsid w:val="007F0BA4"/>
    <w:rsid w:val="008023E9"/>
    <w:rsid w:val="008032C5"/>
    <w:rsid w:val="008130F3"/>
    <w:rsid w:val="00815487"/>
    <w:rsid w:val="0082301E"/>
    <w:rsid w:val="008259D1"/>
    <w:rsid w:val="00833505"/>
    <w:rsid w:val="0083567F"/>
    <w:rsid w:val="00851BCA"/>
    <w:rsid w:val="00860CF4"/>
    <w:rsid w:val="00861FE6"/>
    <w:rsid w:val="008663CF"/>
    <w:rsid w:val="008A2B44"/>
    <w:rsid w:val="008B0907"/>
    <w:rsid w:val="008E1D6E"/>
    <w:rsid w:val="008E785C"/>
    <w:rsid w:val="00901B6C"/>
    <w:rsid w:val="00936D17"/>
    <w:rsid w:val="00956F04"/>
    <w:rsid w:val="0096030B"/>
    <w:rsid w:val="00970803"/>
    <w:rsid w:val="00977B89"/>
    <w:rsid w:val="00992161"/>
    <w:rsid w:val="00992DE0"/>
    <w:rsid w:val="009B4253"/>
    <w:rsid w:val="009B6407"/>
    <w:rsid w:val="009B659A"/>
    <w:rsid w:val="009C028A"/>
    <w:rsid w:val="009C6FEC"/>
    <w:rsid w:val="009F2C42"/>
    <w:rsid w:val="00A02217"/>
    <w:rsid w:val="00A062D5"/>
    <w:rsid w:val="00A10EF9"/>
    <w:rsid w:val="00A22C72"/>
    <w:rsid w:val="00A34BF6"/>
    <w:rsid w:val="00A435F8"/>
    <w:rsid w:val="00A73CB4"/>
    <w:rsid w:val="00A7622B"/>
    <w:rsid w:val="00AA7DC5"/>
    <w:rsid w:val="00AB3BB8"/>
    <w:rsid w:val="00AB5D85"/>
    <w:rsid w:val="00B071B5"/>
    <w:rsid w:val="00B357D2"/>
    <w:rsid w:val="00B37604"/>
    <w:rsid w:val="00B655E0"/>
    <w:rsid w:val="00B9066B"/>
    <w:rsid w:val="00B94782"/>
    <w:rsid w:val="00BA5664"/>
    <w:rsid w:val="00BD5423"/>
    <w:rsid w:val="00BF785E"/>
    <w:rsid w:val="00C263BA"/>
    <w:rsid w:val="00C34CAC"/>
    <w:rsid w:val="00C46473"/>
    <w:rsid w:val="00C8166B"/>
    <w:rsid w:val="00C90DF8"/>
    <w:rsid w:val="00CA2B08"/>
    <w:rsid w:val="00CA60C7"/>
    <w:rsid w:val="00CB1981"/>
    <w:rsid w:val="00CB4E8C"/>
    <w:rsid w:val="00CB7E56"/>
    <w:rsid w:val="00CD3E36"/>
    <w:rsid w:val="00CD6D39"/>
    <w:rsid w:val="00D107DE"/>
    <w:rsid w:val="00D112A2"/>
    <w:rsid w:val="00D21CA3"/>
    <w:rsid w:val="00D229B5"/>
    <w:rsid w:val="00D31DB8"/>
    <w:rsid w:val="00D36057"/>
    <w:rsid w:val="00D44226"/>
    <w:rsid w:val="00D45A5F"/>
    <w:rsid w:val="00D53131"/>
    <w:rsid w:val="00DB1073"/>
    <w:rsid w:val="00DE432F"/>
    <w:rsid w:val="00DF2C6B"/>
    <w:rsid w:val="00E11390"/>
    <w:rsid w:val="00E32B4B"/>
    <w:rsid w:val="00E33CBA"/>
    <w:rsid w:val="00E4750D"/>
    <w:rsid w:val="00E73B4F"/>
    <w:rsid w:val="00E763DD"/>
    <w:rsid w:val="00EA37BB"/>
    <w:rsid w:val="00EB471A"/>
    <w:rsid w:val="00EE1012"/>
    <w:rsid w:val="00F1332B"/>
    <w:rsid w:val="00F16360"/>
    <w:rsid w:val="00F44B3D"/>
    <w:rsid w:val="00F5469B"/>
    <w:rsid w:val="00F56669"/>
    <w:rsid w:val="00F642A7"/>
    <w:rsid w:val="00FA23F9"/>
    <w:rsid w:val="00FA30B9"/>
    <w:rsid w:val="00FB6D23"/>
    <w:rsid w:val="00FB7F21"/>
    <w:rsid w:val="00FE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0CA3"/>
  <w15:chartTrackingRefBased/>
  <w15:docId w15:val="{39A77350-0D2F-4B57-8B2F-CE79C834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33505"/>
    <w:pPr>
      <w:keepNext/>
      <w:keepLines/>
      <w:pBdr>
        <w:top w:val="single" w:sz="12" w:space="1" w:color="44546A" w:themeColor="text2"/>
        <w:left w:val="single" w:sz="12" w:space="4" w:color="44546A" w:themeColor="text2"/>
        <w:bottom w:val="single" w:sz="12" w:space="1" w:color="44546A" w:themeColor="text2"/>
        <w:right w:val="single" w:sz="12" w:space="4" w:color="44546A" w:themeColor="text2"/>
      </w:pBdr>
      <w:spacing w:before="120" w:after="120"/>
      <w:outlineLvl w:val="2"/>
    </w:pPr>
    <w:rPr>
      <w:rFonts w:asciiTheme="minorHAnsi" w:eastAsiaTheme="majorEastAsia" w:hAnsiTheme="minorHAnsi" w:cstheme="majorBidi"/>
      <w:b/>
      <w:bCs/>
      <w:color w:val="5B9BD5" w:themeColor="accent1"/>
      <w:sz w:val="26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33505"/>
    <w:pPr>
      <w:keepNext/>
      <w:keepLines/>
      <w:spacing w:line="360" w:lineRule="auto"/>
      <w:outlineLvl w:val="3"/>
    </w:pPr>
    <w:rPr>
      <w:rFonts w:ascii="Arial" w:eastAsiaTheme="majorEastAsia" w:hAnsi="Arial" w:cstheme="majorBidi"/>
      <w:b/>
      <w:bCs/>
      <w:iCs/>
      <w:color w:val="000000" w:themeColor="text1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833505"/>
    <w:rPr>
      <w:rFonts w:eastAsiaTheme="majorEastAsia" w:cstheme="majorBidi"/>
      <w:b/>
      <w:bCs/>
      <w:color w:val="5B9BD5" w:themeColor="accent1"/>
      <w:sz w:val="26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rsid w:val="00833505"/>
    <w:rPr>
      <w:rFonts w:ascii="Arial" w:eastAsiaTheme="majorEastAsia" w:hAnsi="Arial" w:cstheme="majorBidi"/>
      <w:b/>
      <w:bCs/>
      <w:iCs/>
      <w:color w:val="000000" w:themeColor="text1"/>
      <w:lang w:val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33505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83350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3505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Bezriadkovania">
    <w:name w:val="No Spacing"/>
    <w:uiPriority w:val="1"/>
    <w:qFormat/>
    <w:rsid w:val="00833505"/>
    <w:pPr>
      <w:spacing w:after="0" w:line="240" w:lineRule="auto"/>
    </w:pPr>
    <w:rPr>
      <w:lang w:val="sk-SK"/>
    </w:rPr>
  </w:style>
  <w:style w:type="character" w:styleId="Siln">
    <w:name w:val="Strong"/>
    <w:basedOn w:val="Predvolenpsmoodseku"/>
    <w:qFormat/>
    <w:rsid w:val="00833505"/>
    <w:rPr>
      <w:b/>
      <w:bCs/>
    </w:rPr>
  </w:style>
  <w:style w:type="paragraph" w:styleId="Normlnywebov">
    <w:name w:val="Normal (Web)"/>
    <w:basedOn w:val="Normlny"/>
    <w:uiPriority w:val="99"/>
    <w:unhideWhenUsed/>
    <w:rsid w:val="001D0608"/>
    <w:pPr>
      <w:suppressAutoHyphens/>
      <w:spacing w:before="280" w:after="280"/>
    </w:pPr>
    <w:rPr>
      <w:lang w:eastAsia="ar-SA"/>
    </w:rPr>
  </w:style>
  <w:style w:type="character" w:customStyle="1" w:styleId="h1a4">
    <w:name w:val="h1a4"/>
    <w:basedOn w:val="Predvolenpsmoodseku"/>
    <w:rsid w:val="005A53C6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11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12A2"/>
    <w:rPr>
      <w:rFonts w:ascii="Segoe UI" w:eastAsia="Times New Roman" w:hAnsi="Segoe UI" w:cs="Segoe UI"/>
      <w:sz w:val="18"/>
      <w:szCs w:val="18"/>
      <w:lang w:val="sk-SK"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C7A8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C7A8C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709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7090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7090F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709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7090F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paragraph" w:customStyle="1" w:styleId="Default">
    <w:name w:val="Default"/>
    <w:rsid w:val="000C6F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Revzia">
    <w:name w:val="Revision"/>
    <w:hidden/>
    <w:uiPriority w:val="99"/>
    <w:semiHidden/>
    <w:rsid w:val="004C0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285ADE"/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4350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60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8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73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68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3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15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98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331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651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3608228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3815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089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4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8767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8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50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50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8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08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968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2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76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180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4108122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237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9874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08FF0-17FF-4AEA-A2AA-A52A5013D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2232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Dobošová</dc:creator>
  <cp:keywords/>
  <dc:description/>
  <cp:lastModifiedBy>Terézia Rožková</cp:lastModifiedBy>
  <cp:revision>13</cp:revision>
  <cp:lastPrinted>2018-11-05T10:53:00Z</cp:lastPrinted>
  <dcterms:created xsi:type="dcterms:W3CDTF">2018-10-25T12:32:00Z</dcterms:created>
  <dcterms:modified xsi:type="dcterms:W3CDTF">2018-11-05T10:53:00Z</dcterms:modified>
</cp:coreProperties>
</file>